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C87E" w14:textId="77777777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 xml:space="preserve">Lisa </w:t>
      </w:r>
    </w:p>
    <w:p w14:paraId="5C0F6290" w14:textId="77777777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 xml:space="preserve">KINNITATUD </w:t>
      </w:r>
    </w:p>
    <w:p w14:paraId="55451184" w14:textId="77777777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>SA Eesti Teadusagentuuri juhatuse ……</w:t>
      </w:r>
    </w:p>
    <w:p w14:paraId="55BDE1AC" w14:textId="1BAFECFA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>käskkirjaga nr 1.1-4/2</w:t>
      </w:r>
      <w:r>
        <w:rPr>
          <w:rFonts w:asciiTheme="majorHAnsi" w:hAnsiTheme="majorHAnsi" w:cstheme="majorHAnsi"/>
        </w:rPr>
        <w:t>5</w:t>
      </w:r>
      <w:r w:rsidRPr="001F6AD6">
        <w:rPr>
          <w:rFonts w:asciiTheme="majorHAnsi" w:hAnsiTheme="majorHAnsi" w:cstheme="majorHAnsi"/>
        </w:rPr>
        <w:t>/…..</w:t>
      </w:r>
    </w:p>
    <w:p w14:paraId="0EF422B3" w14:textId="77777777" w:rsidR="00C14FA9" w:rsidRDefault="00C14FA9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B183D5C" w14:textId="77777777" w:rsidR="001437DC" w:rsidRPr="00C14FA9" w:rsidRDefault="001437DC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1EAFF3B" w14:textId="4722EF96" w:rsidR="00C14FA9" w:rsidRDefault="008A1FAC" w:rsidP="00C14FA9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M</w:t>
      </w:r>
      <w:r w:rsidR="007A1580" w:rsidRPr="00C14FA9">
        <w:rPr>
          <w:rFonts w:asciiTheme="majorHAnsi" w:hAnsiTheme="majorHAnsi" w:cstheme="majorHAnsi"/>
          <w:sz w:val="24"/>
          <w:szCs w:val="24"/>
        </w:rPr>
        <w:t>ajandus- ja infotehnoloogiaministri 26.06.2024 määrus</w:t>
      </w:r>
      <w:r w:rsidR="001437DC">
        <w:rPr>
          <w:rFonts w:asciiTheme="majorHAnsi" w:hAnsiTheme="majorHAnsi" w:cstheme="majorHAnsi"/>
          <w:sz w:val="24"/>
          <w:szCs w:val="24"/>
        </w:rPr>
        <w:t>e</w:t>
      </w:r>
      <w:r w:rsidR="007A1580" w:rsidRPr="00C14FA9">
        <w:rPr>
          <w:rFonts w:asciiTheme="majorHAnsi" w:hAnsiTheme="majorHAnsi" w:cstheme="majorHAnsi"/>
          <w:sz w:val="24"/>
          <w:szCs w:val="24"/>
        </w:rPr>
        <w:t xml:space="preserve"> nr 20 „Teadus- ja arendustegevuse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07A1580" w:rsidRPr="00C14FA9">
        <w:rPr>
          <w:rFonts w:asciiTheme="majorHAnsi" w:hAnsiTheme="majorHAnsi" w:cstheme="majorHAnsi"/>
          <w:sz w:val="24"/>
          <w:szCs w:val="24"/>
        </w:rPr>
        <w:t>toetuse andmise ja kasutamise tingimused ja kord“</w:t>
      </w:r>
      <w:r w:rsidR="00BA6755" w:rsidRPr="00C14FA9">
        <w:rPr>
          <w:rFonts w:asciiTheme="majorHAnsi" w:hAnsiTheme="majorHAnsi" w:cstheme="majorHAnsi"/>
          <w:sz w:val="24"/>
          <w:szCs w:val="24"/>
        </w:rPr>
        <w:t xml:space="preserve"> alusel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0BA6755" w:rsidRPr="00C14FA9">
        <w:rPr>
          <w:rFonts w:asciiTheme="majorHAnsi" w:hAnsiTheme="majorHAnsi" w:cstheme="majorHAnsi"/>
          <w:sz w:val="24"/>
          <w:szCs w:val="24"/>
        </w:rPr>
        <w:t xml:space="preserve">loodava </w:t>
      </w:r>
    </w:p>
    <w:p w14:paraId="6020025D" w14:textId="2A733CAA" w:rsidR="00E777CE" w:rsidRPr="00C14FA9" w:rsidRDefault="00C14FA9" w:rsidP="00C14FA9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14FA9">
        <w:rPr>
          <w:rFonts w:asciiTheme="majorHAnsi" w:hAnsiTheme="majorHAnsi" w:cstheme="majorHAnsi"/>
          <w:b/>
          <w:bCs/>
          <w:sz w:val="24"/>
          <w:szCs w:val="24"/>
        </w:rPr>
        <w:t xml:space="preserve">teadus- ja arendustegevuse toetuse </w:t>
      </w:r>
      <w:r w:rsidR="00BA6755" w:rsidRPr="00C14FA9">
        <w:rPr>
          <w:rFonts w:asciiTheme="majorHAnsi" w:hAnsiTheme="majorHAnsi" w:cstheme="majorHAnsi"/>
          <w:b/>
          <w:bCs/>
          <w:sz w:val="24"/>
          <w:szCs w:val="24"/>
        </w:rPr>
        <w:t>komisjoni</w:t>
      </w:r>
      <w:r w:rsidRPr="00C14FA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E777CE" w:rsidRPr="00C14FA9">
        <w:rPr>
          <w:rFonts w:asciiTheme="majorHAnsi" w:hAnsiTheme="majorHAnsi" w:cstheme="majorHAnsi"/>
          <w:b/>
          <w:bCs/>
          <w:sz w:val="24"/>
          <w:szCs w:val="24"/>
        </w:rPr>
        <w:t>töökord</w:t>
      </w:r>
    </w:p>
    <w:p w14:paraId="4707A544" w14:textId="0BB3B80D" w:rsidR="00E777CE" w:rsidRPr="00C14FA9" w:rsidRDefault="00E777CE" w:rsidP="00C14FA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18B6CE2" w14:textId="77777777" w:rsidR="00047C87" w:rsidRPr="00C14FA9" w:rsidRDefault="00047C87" w:rsidP="00C14FA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B5C08BC" w14:textId="08FAB318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Teadus- ja arendustegevuse toetuse komisjoni (edaspidi: </w:t>
      </w:r>
      <w:r w:rsidRPr="00C14FA9">
        <w:rPr>
          <w:rFonts w:asciiTheme="majorHAnsi" w:hAnsiTheme="majorHAnsi" w:cstheme="majorHAnsi"/>
          <w:i/>
          <w:iCs/>
          <w:sz w:val="24"/>
          <w:szCs w:val="24"/>
        </w:rPr>
        <w:t>komisjon</w:t>
      </w:r>
      <w:r w:rsidRPr="00C14FA9">
        <w:rPr>
          <w:rFonts w:asciiTheme="majorHAnsi" w:hAnsiTheme="majorHAnsi" w:cstheme="majorHAnsi"/>
          <w:sz w:val="24"/>
          <w:szCs w:val="24"/>
        </w:rPr>
        <w:t xml:space="preserve">) moodustab ja kutsub kokku </w:t>
      </w:r>
      <w:ins w:id="0" w:author="Maarja Sillaste" w:date="2025-09-08T17:21:00Z" w16du:dateUtc="2025-09-08T14:21:00Z">
        <w:r w:rsidR="001A445E">
          <w:rPr>
            <w:rFonts w:asciiTheme="majorHAnsi" w:hAnsiTheme="majorHAnsi" w:cstheme="majorHAnsi"/>
            <w:sz w:val="24"/>
            <w:szCs w:val="24"/>
          </w:rPr>
          <w:t xml:space="preserve">SA Eesti Teadusagentuur (edaspidi: </w:t>
        </w:r>
      </w:ins>
      <w:r w:rsidRPr="00920004">
        <w:rPr>
          <w:rFonts w:asciiTheme="majorHAnsi" w:hAnsiTheme="majorHAnsi" w:cstheme="majorHAnsi"/>
          <w:i/>
          <w:iCs/>
          <w:sz w:val="24"/>
          <w:szCs w:val="24"/>
        </w:rPr>
        <w:t>ETAG</w:t>
      </w:r>
      <w:ins w:id="1" w:author="Maarja Sillaste" w:date="2025-09-08T17:21:00Z" w16du:dateUtc="2025-09-08T14:21:00Z">
        <w:r w:rsidR="001A445E">
          <w:rPr>
            <w:rFonts w:asciiTheme="majorHAnsi" w:hAnsiTheme="majorHAnsi" w:cstheme="majorHAnsi"/>
            <w:sz w:val="24"/>
            <w:szCs w:val="24"/>
          </w:rPr>
          <w:t>)</w:t>
        </w:r>
      </w:ins>
      <w:r w:rsidRPr="00C14FA9">
        <w:rPr>
          <w:rFonts w:asciiTheme="majorHAnsi" w:hAnsiTheme="majorHAnsi" w:cstheme="majorHAnsi"/>
          <w:sz w:val="24"/>
          <w:szCs w:val="24"/>
        </w:rPr>
        <w:t xml:space="preserve">, kooskõlastades selle Majandus- ja </w:t>
      </w:r>
      <w:ins w:id="2" w:author="Maarja Sillaste" w:date="2025-09-08T17:24:00Z" w16du:dateUtc="2025-09-08T14:24:00Z">
        <w:r w:rsidR="00920004">
          <w:rPr>
            <w:rFonts w:asciiTheme="majorHAnsi" w:hAnsiTheme="majorHAnsi" w:cstheme="majorHAnsi"/>
            <w:sz w:val="24"/>
            <w:szCs w:val="24"/>
          </w:rPr>
          <w:t>K</w:t>
        </w:r>
      </w:ins>
      <w:del w:id="3" w:author="Maarja Sillaste" w:date="2025-09-08T17:24:00Z" w16du:dateUtc="2025-09-08T14:24:00Z">
        <w:r w:rsidRPr="00C14FA9" w:rsidDel="00920004">
          <w:rPr>
            <w:rFonts w:asciiTheme="majorHAnsi" w:hAnsiTheme="majorHAnsi" w:cstheme="majorHAnsi"/>
            <w:sz w:val="24"/>
            <w:szCs w:val="24"/>
          </w:rPr>
          <w:delText>k</w:delText>
        </w:r>
      </w:del>
      <w:r w:rsidRPr="00C14FA9">
        <w:rPr>
          <w:rFonts w:asciiTheme="majorHAnsi" w:hAnsiTheme="majorHAnsi" w:cstheme="majorHAnsi"/>
          <w:sz w:val="24"/>
          <w:szCs w:val="24"/>
        </w:rPr>
        <w:t xml:space="preserve">ommunikatsiooniministeeriumiga (edaspidi: </w:t>
      </w:r>
      <w:r w:rsidRPr="00C14FA9">
        <w:rPr>
          <w:rFonts w:asciiTheme="majorHAnsi" w:hAnsiTheme="majorHAnsi" w:cstheme="majorHAnsi"/>
          <w:i/>
          <w:iCs/>
          <w:sz w:val="24"/>
          <w:szCs w:val="24"/>
        </w:rPr>
        <w:t>ministeerium</w:t>
      </w:r>
      <w:r w:rsidRPr="00C14FA9">
        <w:rPr>
          <w:rFonts w:asciiTheme="majorHAnsi" w:hAnsiTheme="majorHAnsi" w:cstheme="majorHAnsi"/>
          <w:sz w:val="24"/>
          <w:szCs w:val="24"/>
        </w:rPr>
        <w:t>).</w:t>
      </w:r>
    </w:p>
    <w:p w14:paraId="64C7BE68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DE078C4" w14:textId="15160E3F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Komisjoni liikmeteks </w:t>
      </w: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 xml:space="preserve">on </w:t>
      </w:r>
      <w:r w:rsidRPr="00C14FA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>kuni kaheksa ministeeriumi esindajat</w:t>
      </w:r>
      <w:ins w:id="4" w:author="Maarja Sillaste" w:date="2025-09-08T17:21:00Z" w16du:dateUtc="2025-09-08T14:21:00Z">
        <w:r w:rsidR="001A445E">
          <w:rPr>
            <w:rFonts w:asciiTheme="majorHAnsi" w:eastAsia="Times New Roman" w:hAnsiTheme="majorHAnsi" w:cstheme="majorHAnsi"/>
            <w:color w:val="000000" w:themeColor="text1"/>
            <w:sz w:val="24"/>
            <w:szCs w:val="24"/>
            <w:lang w:eastAsia="et-EE"/>
          </w:rPr>
          <w:t>, ETAGi esindaja</w:t>
        </w:r>
      </w:ins>
      <w:ins w:id="5" w:author="Maarja Sillaste" w:date="2025-09-09T09:46:00Z" w16du:dateUtc="2025-09-09T06:46:00Z">
        <w:r w:rsidR="00B44810">
          <w:rPr>
            <w:rFonts w:asciiTheme="majorHAnsi" w:eastAsia="Times New Roman" w:hAnsiTheme="majorHAnsi" w:cstheme="majorHAnsi"/>
            <w:color w:val="000000" w:themeColor="text1"/>
            <w:sz w:val="24"/>
            <w:szCs w:val="24"/>
            <w:lang w:eastAsia="et-EE"/>
          </w:rPr>
          <w:t xml:space="preserve"> (hääleõiguseta)</w:t>
        </w:r>
      </w:ins>
      <w:r w:rsidRPr="00C14FA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 xml:space="preserve"> ja kolm valdkondlikku eksperti</w:t>
      </w: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.</w:t>
      </w:r>
    </w:p>
    <w:p w14:paraId="75C592D7" w14:textId="06CB85D4" w:rsidR="1616D0A2" w:rsidRPr="00C14FA9" w:rsidRDefault="1616D0A2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80CC6A8" w14:textId="6A3D1DB3" w:rsidR="214801A5" w:rsidRPr="00C14FA9" w:rsidRDefault="214801A5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1F1F1F"/>
          <w:sz w:val="24"/>
          <w:szCs w:val="24"/>
        </w:rPr>
      </w:pPr>
      <w:r w:rsidRPr="00920004">
        <w:rPr>
          <w:rFonts w:asciiTheme="majorHAnsi" w:hAnsiTheme="majorHAnsi" w:cstheme="majorHAnsi"/>
          <w:color w:val="1F1F1F"/>
          <w:sz w:val="24"/>
          <w:szCs w:val="24"/>
        </w:rPr>
        <w:t>ETAG</w:t>
      </w:r>
      <w:r w:rsidRPr="00C14FA9">
        <w:rPr>
          <w:rFonts w:asciiTheme="majorHAnsi" w:hAnsiTheme="majorHAnsi" w:cstheme="majorHAnsi"/>
          <w:color w:val="1F1F1F"/>
          <w:sz w:val="24"/>
          <w:szCs w:val="24"/>
        </w:rPr>
        <w:t xml:space="preserve"> tagab komisjoni tehnilise teenindamise, s.h valmistab ette hindamiseks vajalikud materjalid, sõlmib komisjoni liikmetega lepingud ja konfidentsiaalsuse deklaratsioonid</w:t>
      </w:r>
      <w:ins w:id="6" w:author="Maarja Sillaste" w:date="2025-09-08T17:25:00Z" w16du:dateUtc="2025-09-08T14:25:00Z">
        <w:r w:rsidR="00920004">
          <w:rPr>
            <w:rFonts w:asciiTheme="majorHAnsi" w:hAnsiTheme="majorHAnsi" w:cstheme="majorHAnsi"/>
            <w:color w:val="1F1F1F"/>
            <w:sz w:val="24"/>
            <w:szCs w:val="24"/>
          </w:rPr>
          <w:t>,</w:t>
        </w:r>
      </w:ins>
      <w:r w:rsidRPr="00C14FA9">
        <w:rPr>
          <w:rFonts w:asciiTheme="majorHAnsi" w:hAnsiTheme="majorHAnsi" w:cstheme="majorHAnsi"/>
          <w:color w:val="1F1F1F"/>
          <w:sz w:val="24"/>
          <w:szCs w:val="24"/>
        </w:rPr>
        <w:t xml:space="preserve"> </w:t>
      </w:r>
      <w:del w:id="7" w:author="Maarja Sillaste" w:date="2025-09-08T17:25:00Z" w16du:dateUtc="2025-09-08T14:25:00Z">
        <w:r w:rsidRPr="00C14FA9" w:rsidDel="00920004">
          <w:rPr>
            <w:rFonts w:asciiTheme="majorHAnsi" w:hAnsiTheme="majorHAnsi" w:cstheme="majorHAnsi"/>
            <w:color w:val="1F1F1F"/>
            <w:sz w:val="24"/>
            <w:szCs w:val="24"/>
          </w:rPr>
          <w:delText xml:space="preserve">ning </w:delText>
        </w:r>
      </w:del>
      <w:r w:rsidRPr="00C14FA9">
        <w:rPr>
          <w:rFonts w:asciiTheme="majorHAnsi" w:hAnsiTheme="majorHAnsi" w:cstheme="majorHAnsi"/>
          <w:color w:val="1F1F1F"/>
          <w:sz w:val="24"/>
          <w:szCs w:val="24"/>
        </w:rPr>
        <w:t>kontrollib huvide konflikti puudumist</w:t>
      </w:r>
      <w:del w:id="8" w:author="Maarja Sillaste" w:date="2025-09-08T17:25:00Z" w16du:dateUtc="2025-09-08T14:25:00Z">
        <w:r w:rsidRPr="00C14FA9" w:rsidDel="00920004">
          <w:rPr>
            <w:rFonts w:asciiTheme="majorHAnsi" w:hAnsiTheme="majorHAnsi" w:cstheme="majorHAnsi"/>
            <w:color w:val="1F1F1F"/>
            <w:sz w:val="24"/>
            <w:szCs w:val="24"/>
          </w:rPr>
          <w:delText xml:space="preserve">, </w:delText>
        </w:r>
        <w:r w:rsidRPr="00920004" w:rsidDel="00920004">
          <w:rPr>
            <w:rFonts w:asciiTheme="majorHAnsi" w:hAnsiTheme="majorHAnsi" w:cstheme="majorHAnsi"/>
            <w:color w:val="1F1F1F"/>
            <w:sz w:val="24"/>
            <w:szCs w:val="24"/>
          </w:rPr>
          <w:delText>kutsub kokku</w:delText>
        </w:r>
      </w:del>
      <w:r w:rsidRPr="00C14FA9">
        <w:rPr>
          <w:rFonts w:asciiTheme="majorHAnsi" w:hAnsiTheme="majorHAnsi" w:cstheme="majorHAnsi"/>
          <w:color w:val="1F1F1F"/>
          <w:sz w:val="24"/>
          <w:szCs w:val="24"/>
        </w:rPr>
        <w:t xml:space="preserve"> ja protokollib koosolekud.</w:t>
      </w:r>
    </w:p>
    <w:p w14:paraId="2060A2C4" w14:textId="05F93F5F" w:rsidR="1616D0A2" w:rsidRPr="00C14FA9" w:rsidRDefault="1616D0A2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color w:val="1F1F1F"/>
          <w:sz w:val="24"/>
          <w:szCs w:val="24"/>
        </w:rPr>
      </w:pPr>
    </w:p>
    <w:p w14:paraId="1F152C70" w14:textId="76ECCEE5" w:rsidR="214801A5" w:rsidRPr="00C14FA9" w:rsidRDefault="214801A5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ETAG teeb komisjoni ekspertide retsensioonidest kokkuvõtte (koondretsensiooni).</w:t>
      </w:r>
    </w:p>
    <w:p w14:paraId="0785E101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615A91F" w14:textId="0439BD3C" w:rsidR="00E777CE" w:rsidRPr="00EC55A6" w:rsidRDefault="00E777CE" w:rsidP="00EC55A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tööd juhib komisjoni esimees, kes valitakse esimesel koosolekul.</w:t>
      </w:r>
      <w:ins w:id="9" w:author="Maarja Sillaste" w:date="2025-09-08T17:51:00Z" w16du:dateUtc="2025-09-08T14:51:00Z">
        <w:r w:rsidR="006F3442">
          <w:rPr>
            <w:rFonts w:asciiTheme="majorHAnsi" w:hAnsiTheme="majorHAnsi" w:cstheme="majorHAnsi"/>
            <w:sz w:val="24"/>
            <w:szCs w:val="24"/>
          </w:rPr>
          <w:t xml:space="preserve"> </w:t>
        </w:r>
      </w:ins>
      <w:moveToRangeStart w:id="10" w:author="Maarja Sillaste" w:date="2025-09-08T17:52:00Z" w:name="move208246336"/>
      <w:moveTo w:id="11" w:author="Maarja Sillaste" w:date="2025-09-08T17:52:00Z" w16du:dateUtc="2025-09-08T14:52:00Z">
        <w:r w:rsidR="006F3442" w:rsidRPr="00C14FA9">
          <w:rPr>
            <w:rFonts w:asciiTheme="majorHAnsi" w:hAnsiTheme="majorHAnsi" w:cstheme="majorHAnsi"/>
            <w:sz w:val="24"/>
            <w:szCs w:val="24"/>
          </w:rPr>
          <w:t>Komisjoni esimehe äraolekul juhib komisjoni tööd esimehe poolt määratud komisjoni liige.</w:t>
        </w:r>
      </w:moveTo>
      <w:moveToRangeEnd w:id="10"/>
    </w:p>
    <w:p w14:paraId="7805E838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15AAA402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koosolekule võib kaasata hääleõiguseta teadlasi, spetsialiste või ametnikke vastavalt vajadusele.</w:t>
      </w:r>
    </w:p>
    <w:p w14:paraId="4E629759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7551B22" w14:textId="5716C472" w:rsidR="00E777CE" w:rsidRPr="00C14FA9" w:rsidDel="006F3442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moveFrom w:id="12" w:author="Maarja Sillaste" w:date="2025-09-08T17:52:00Z" w16du:dateUtc="2025-09-08T14:52:00Z"/>
          <w:rFonts w:asciiTheme="majorHAnsi" w:hAnsiTheme="majorHAnsi" w:cstheme="majorHAnsi"/>
          <w:sz w:val="24"/>
          <w:szCs w:val="24"/>
        </w:rPr>
      </w:pPr>
      <w:moveFromRangeStart w:id="13" w:author="Maarja Sillaste" w:date="2025-09-08T17:52:00Z" w:name="move208246336"/>
      <w:moveFrom w:id="14" w:author="Maarja Sillaste" w:date="2025-09-08T17:52:00Z" w16du:dateUtc="2025-09-08T14:52:00Z">
        <w:r w:rsidRPr="00C14FA9" w:rsidDel="006F3442">
          <w:rPr>
            <w:rFonts w:asciiTheme="majorHAnsi" w:hAnsiTheme="majorHAnsi" w:cstheme="majorHAnsi"/>
            <w:sz w:val="24"/>
            <w:szCs w:val="24"/>
          </w:rPr>
          <w:t>Komisjoni esimehe äraolekul juhib komisjoni tööd esimehe poolt määratud komisjoni liige.</w:t>
        </w:r>
      </w:moveFrom>
    </w:p>
    <w:moveFromRangeEnd w:id="13"/>
    <w:p w14:paraId="56FEAD1C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23945338" w14:textId="2B16E5ED" w:rsidR="00E777CE" w:rsidRPr="00EF093A" w:rsidRDefault="00E777CE" w:rsidP="00EF093A">
      <w:pPr>
        <w:pStyle w:val="Loendilik"/>
        <w:numPr>
          <w:ilvl w:val="0"/>
          <w:numId w:val="1"/>
        </w:numPr>
        <w:spacing w:after="0" w:line="240" w:lineRule="auto"/>
        <w:jc w:val="both"/>
        <w:rPr>
          <w:ins w:id="15" w:author="Maarja Sillaste" w:date="2025-09-08T17:27:00Z" w16du:dateUtc="2025-09-08T14:27:00Z"/>
          <w:rFonts w:asciiTheme="majorHAnsi" w:hAnsiTheme="majorHAnsi" w:cstheme="majorHAnsi"/>
          <w:sz w:val="24"/>
          <w:szCs w:val="24"/>
        </w:rPr>
      </w:pPr>
      <w:r w:rsidRPr="00EF093A">
        <w:rPr>
          <w:rFonts w:asciiTheme="majorHAnsi" w:hAnsiTheme="majorHAnsi" w:cstheme="majorHAnsi"/>
          <w:sz w:val="24"/>
          <w:szCs w:val="24"/>
        </w:rPr>
        <w:t>Komisjoni töövorm on koosolek.</w:t>
      </w:r>
      <w:ins w:id="16" w:author="Maarja Sillaste" w:date="2025-09-08T17:35:00Z" w16du:dateUtc="2025-09-08T14:35:00Z">
        <w:r w:rsidR="00EF093A" w:rsidRPr="00EF093A">
          <w:rPr>
            <w:rFonts w:asciiTheme="majorHAnsi" w:hAnsiTheme="majorHAnsi" w:cstheme="majorHAnsi"/>
            <w:sz w:val="24"/>
            <w:szCs w:val="24"/>
          </w:rPr>
          <w:t xml:space="preserve"> </w:t>
        </w:r>
      </w:ins>
      <w:r w:rsidRPr="00EF093A">
        <w:rPr>
          <w:rFonts w:asciiTheme="majorHAnsi" w:hAnsiTheme="majorHAnsi" w:cstheme="majorHAnsi"/>
          <w:sz w:val="24"/>
          <w:szCs w:val="24"/>
        </w:rPr>
        <w:t>Koosolek toimub vastavalt vajadusele.</w:t>
      </w:r>
    </w:p>
    <w:p w14:paraId="1E121814" w14:textId="77777777" w:rsidR="00B95580" w:rsidRPr="00B95580" w:rsidRDefault="00B95580" w:rsidP="00B95580">
      <w:pPr>
        <w:pStyle w:val="Loendilik"/>
        <w:rPr>
          <w:ins w:id="17" w:author="Maarja Sillaste" w:date="2025-09-08T17:27:00Z" w16du:dateUtc="2025-09-08T14:27:00Z"/>
          <w:rFonts w:asciiTheme="majorHAnsi" w:hAnsiTheme="majorHAnsi" w:cstheme="majorHAnsi"/>
          <w:sz w:val="24"/>
          <w:szCs w:val="24"/>
        </w:rPr>
      </w:pPr>
    </w:p>
    <w:p w14:paraId="0C495ED1" w14:textId="5398560A" w:rsidR="00E777CE" w:rsidRDefault="00B95580" w:rsidP="00EC55A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moveToRangeStart w:id="18" w:author="Maarja Sillaste" w:date="2025-09-08T17:27:00Z" w:name="move208244858"/>
      <w:moveTo w:id="19" w:author="Maarja Sillaste" w:date="2025-09-08T17:27:00Z" w16du:dateUtc="2025-09-08T14:27:00Z">
        <w:r w:rsidRPr="00C14FA9">
          <w:rPr>
            <w:rFonts w:asciiTheme="majorHAnsi" w:hAnsiTheme="majorHAnsi" w:cstheme="majorHAnsi"/>
            <w:sz w:val="24"/>
            <w:szCs w:val="24"/>
          </w:rPr>
          <w:t>Komisjoni koosolekud toimuvad kas füüsiliselt või videosilla vahendusel. Komisjoni koosolek võib toimuda kirjaliku protseduurina elektroonilise koosoleku (edaspidi e-koosoleku) vormis.</w:t>
        </w:r>
      </w:moveTo>
      <w:moveToRangeEnd w:id="18"/>
    </w:p>
    <w:p w14:paraId="2D0BE736" w14:textId="77777777" w:rsidR="00EC55A6" w:rsidRPr="00EC55A6" w:rsidRDefault="00EC55A6" w:rsidP="00EC55A6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2FBDC61" w14:textId="61F588EF" w:rsidR="007520D2" w:rsidRDefault="007520D2" w:rsidP="00253D48">
      <w:pPr>
        <w:pStyle w:val="Loendilik"/>
        <w:numPr>
          <w:ilvl w:val="0"/>
          <w:numId w:val="1"/>
        </w:numPr>
        <w:spacing w:after="0" w:line="240" w:lineRule="auto"/>
        <w:jc w:val="both"/>
        <w:rPr>
          <w:ins w:id="20" w:author="Maarja Sillaste" w:date="2025-09-12T10:41:00Z" w16du:dateUtc="2025-09-12T07:41:00Z"/>
          <w:rFonts w:asciiTheme="majorHAnsi" w:hAnsiTheme="majorHAnsi" w:cstheme="majorHAnsi"/>
          <w:sz w:val="24"/>
          <w:szCs w:val="24"/>
        </w:rPr>
      </w:pPr>
      <w:ins w:id="21" w:author="Maarja Sillaste" w:date="2025-09-12T10:40:00Z" w16du:dateUtc="2025-09-12T07:40:00Z">
        <w:r>
          <w:rPr>
            <w:rFonts w:asciiTheme="majorHAnsi" w:hAnsiTheme="majorHAnsi" w:cstheme="majorHAnsi"/>
            <w:sz w:val="24"/>
            <w:szCs w:val="24"/>
          </w:rPr>
          <w:t xml:space="preserve">Füüsilise või videosilla vahendusel toimuva </w:t>
        </w:r>
      </w:ins>
      <w:del w:id="22" w:author="Maarja Sillaste" w:date="2025-09-12T10:40:00Z" w16du:dateUtc="2025-09-12T07:40:00Z">
        <w:r w:rsidR="00E777CE" w:rsidRPr="00253D48" w:rsidDel="007520D2">
          <w:rPr>
            <w:rFonts w:asciiTheme="majorHAnsi" w:hAnsiTheme="majorHAnsi" w:cstheme="majorHAnsi"/>
            <w:sz w:val="24"/>
            <w:szCs w:val="24"/>
          </w:rPr>
          <w:delText>K</w:delText>
        </w:r>
      </w:del>
      <w:ins w:id="23" w:author="Maarja Sillaste" w:date="2025-09-12T10:40:00Z" w16du:dateUtc="2025-09-12T07:40:00Z">
        <w:r>
          <w:rPr>
            <w:rFonts w:asciiTheme="majorHAnsi" w:hAnsiTheme="majorHAnsi" w:cstheme="majorHAnsi"/>
            <w:sz w:val="24"/>
            <w:szCs w:val="24"/>
          </w:rPr>
          <w:t>k</w:t>
        </w:r>
      </w:ins>
      <w:r w:rsidR="00E777CE" w:rsidRPr="00253D48">
        <w:rPr>
          <w:rFonts w:asciiTheme="majorHAnsi" w:hAnsiTheme="majorHAnsi" w:cstheme="majorHAnsi"/>
          <w:sz w:val="24"/>
          <w:szCs w:val="24"/>
        </w:rPr>
        <w:t>oosoleku kutsub kokku</w:t>
      </w:r>
      <w:del w:id="24" w:author="Astrid Liira" w:date="2025-09-16T09:37:00Z" w16du:dateUtc="2025-09-16T06:37:00Z">
        <w:r w:rsidR="00E777CE" w:rsidRPr="00253D48" w:rsidDel="006837EE">
          <w:rPr>
            <w:rFonts w:asciiTheme="majorHAnsi" w:hAnsiTheme="majorHAnsi" w:cstheme="majorHAnsi"/>
            <w:sz w:val="24"/>
            <w:szCs w:val="24"/>
          </w:rPr>
          <w:delText xml:space="preserve"> komisjoni esimees</w:delText>
        </w:r>
      </w:del>
      <w:ins w:id="25" w:author="Astrid Liira" w:date="2025-09-16T09:37:00Z" w16du:dateUtc="2025-09-16T06:37:00Z">
        <w:r w:rsidR="006837EE">
          <w:rPr>
            <w:rFonts w:asciiTheme="majorHAnsi" w:hAnsiTheme="majorHAnsi" w:cstheme="majorHAnsi"/>
            <w:sz w:val="24"/>
            <w:szCs w:val="24"/>
          </w:rPr>
          <w:t xml:space="preserve"> ETAG komisjoni esimehe volitusel</w:t>
        </w:r>
      </w:ins>
      <w:r w:rsidR="00E777CE" w:rsidRPr="00253D48">
        <w:rPr>
          <w:rFonts w:asciiTheme="majorHAnsi" w:hAnsiTheme="majorHAnsi" w:cstheme="majorHAnsi"/>
          <w:sz w:val="24"/>
          <w:szCs w:val="24"/>
        </w:rPr>
        <w:t xml:space="preserve">, tehes </w:t>
      </w:r>
      <w:ins w:id="26" w:author="Maarja Sillaste" w:date="2025-09-12T10:41:00Z" w16du:dateUtc="2025-09-12T07:41:00Z">
        <w:r>
          <w:rPr>
            <w:rFonts w:asciiTheme="majorHAnsi" w:hAnsiTheme="majorHAnsi" w:cstheme="majorHAnsi"/>
            <w:sz w:val="24"/>
            <w:szCs w:val="24"/>
          </w:rPr>
          <w:t xml:space="preserve">kirjalikku taasesitamist võimaldavas vormis </w:t>
        </w:r>
      </w:ins>
      <w:r w:rsidR="00E777CE" w:rsidRPr="00253D48">
        <w:rPr>
          <w:rFonts w:asciiTheme="majorHAnsi" w:hAnsiTheme="majorHAnsi" w:cstheme="majorHAnsi"/>
          <w:sz w:val="24"/>
          <w:szCs w:val="24"/>
        </w:rPr>
        <w:t>teatavaks koosoleku aja, koha ja</w:t>
      </w:r>
      <w:r w:rsidR="00C14FA9" w:rsidRPr="00253D48">
        <w:rPr>
          <w:rFonts w:asciiTheme="majorHAnsi" w:hAnsiTheme="majorHAnsi" w:cstheme="majorHAnsi"/>
          <w:sz w:val="24"/>
          <w:szCs w:val="24"/>
        </w:rPr>
        <w:t xml:space="preserve"> </w:t>
      </w:r>
      <w:r w:rsidR="00E777CE" w:rsidRPr="00253D48">
        <w:rPr>
          <w:rFonts w:asciiTheme="majorHAnsi" w:hAnsiTheme="majorHAnsi" w:cstheme="majorHAnsi"/>
          <w:sz w:val="24"/>
          <w:szCs w:val="24"/>
        </w:rPr>
        <w:t>esialgse päevakorra</w:t>
      </w:r>
      <w:ins w:id="27" w:author="Maarja Sillaste" w:date="2025-09-12T10:41:00Z" w16du:dateUtc="2025-09-12T07:41:00Z">
        <w:r>
          <w:rPr>
            <w:rFonts w:asciiTheme="majorHAnsi" w:hAnsiTheme="majorHAnsi" w:cstheme="majorHAnsi"/>
            <w:sz w:val="24"/>
            <w:szCs w:val="24"/>
          </w:rPr>
          <w:t xml:space="preserve"> ning otsustamiseks vajalikud dokumendid</w:t>
        </w:r>
      </w:ins>
      <w:r w:rsidR="00E777CE" w:rsidRPr="00253D48">
        <w:rPr>
          <w:rFonts w:asciiTheme="majorHAnsi" w:hAnsiTheme="majorHAnsi" w:cstheme="majorHAnsi"/>
          <w:sz w:val="24"/>
          <w:szCs w:val="24"/>
        </w:rPr>
        <w:t xml:space="preserve">. Komisjoni liikmetele koosolekust etteteatamise minimaalne aeg on viis tööpäeva. </w:t>
      </w:r>
      <w:del w:id="28" w:author="Maarja Sillaste" w:date="2025-09-12T10:41:00Z" w16du:dateUtc="2025-09-12T07:41:00Z">
        <w:r w:rsidR="00E777CE" w:rsidRPr="00253D48" w:rsidDel="007520D2">
          <w:rPr>
            <w:rFonts w:asciiTheme="majorHAnsi" w:hAnsiTheme="majorHAnsi" w:cstheme="majorHAnsi"/>
            <w:sz w:val="24"/>
            <w:szCs w:val="24"/>
          </w:rPr>
          <w:delText>Otsustamiseks vajalikud dokumendid saadetakse komisjonile vähemalt viis tööpäeva enne koosoleku toimumist.</w:delText>
        </w:r>
      </w:del>
    </w:p>
    <w:p w14:paraId="13423395" w14:textId="77777777" w:rsidR="007520D2" w:rsidRPr="007520D2" w:rsidRDefault="007520D2" w:rsidP="007520D2">
      <w:pPr>
        <w:pStyle w:val="Loendilik"/>
        <w:rPr>
          <w:ins w:id="29" w:author="Maarja Sillaste" w:date="2025-09-12T10:41:00Z" w16du:dateUtc="2025-09-12T07:41:00Z"/>
          <w:rFonts w:asciiTheme="majorHAnsi" w:hAnsiTheme="majorHAnsi" w:cstheme="majorHAnsi"/>
          <w:sz w:val="24"/>
          <w:szCs w:val="24"/>
        </w:rPr>
      </w:pPr>
    </w:p>
    <w:p w14:paraId="723F7303" w14:textId="35C6AD6C" w:rsidR="00253D48" w:rsidRPr="00253D48" w:rsidRDefault="00253D48" w:rsidP="00253D48">
      <w:pPr>
        <w:pStyle w:val="Loendilik"/>
        <w:numPr>
          <w:ilvl w:val="0"/>
          <w:numId w:val="1"/>
        </w:numPr>
        <w:spacing w:after="0" w:line="240" w:lineRule="auto"/>
        <w:jc w:val="both"/>
        <w:rPr>
          <w:moveTo w:id="30" w:author="Maarja Sillaste" w:date="2025-09-08T17:42:00Z" w16du:dateUtc="2025-09-08T14:42:00Z"/>
          <w:rFonts w:asciiTheme="majorHAnsi" w:hAnsiTheme="majorHAnsi" w:cstheme="majorHAnsi"/>
          <w:sz w:val="24"/>
          <w:szCs w:val="24"/>
        </w:rPr>
      </w:pPr>
      <w:moveToRangeStart w:id="31" w:author="Maarja Sillaste" w:date="2025-09-08T17:42:00Z" w:name="move208245759"/>
      <w:moveTo w:id="32" w:author="Maarja Sillaste" w:date="2025-09-08T17:42:00Z" w16du:dateUtc="2025-09-08T14:42:00Z">
        <w:r w:rsidRPr="00253D48">
          <w:rPr>
            <w:rFonts w:asciiTheme="majorHAnsi" w:hAnsiTheme="majorHAnsi" w:cstheme="majorHAnsi"/>
            <w:sz w:val="24"/>
            <w:szCs w:val="24"/>
          </w:rPr>
          <w:t xml:space="preserve">E-koosoleku </w:t>
        </w:r>
        <w:del w:id="33" w:author="Maarja Sillaste" w:date="2025-09-08T17:42:00Z" w16du:dateUtc="2025-09-08T14:42:00Z">
          <w:r w:rsidRPr="00253D48" w:rsidDel="00253D48">
            <w:rPr>
              <w:rFonts w:asciiTheme="majorHAnsi" w:hAnsiTheme="majorHAnsi" w:cstheme="majorHAnsi"/>
              <w:sz w:val="24"/>
              <w:szCs w:val="24"/>
            </w:rPr>
            <w:delText>kasutamise</w:delText>
          </w:r>
        </w:del>
      </w:moveTo>
      <w:ins w:id="34" w:author="Maarja Sillaste" w:date="2025-09-08T17:42:00Z" w16du:dateUtc="2025-09-08T14:42:00Z">
        <w:r w:rsidRPr="00253D48">
          <w:rPr>
            <w:rFonts w:asciiTheme="majorHAnsi" w:hAnsiTheme="majorHAnsi" w:cstheme="majorHAnsi"/>
            <w:sz w:val="24"/>
            <w:szCs w:val="24"/>
          </w:rPr>
          <w:t>puhu</w:t>
        </w:r>
      </w:ins>
      <w:moveTo w:id="35" w:author="Maarja Sillaste" w:date="2025-09-08T17:42:00Z" w16du:dateUtc="2025-09-08T14:42:00Z">
        <w:r w:rsidRPr="00253D48">
          <w:rPr>
            <w:rFonts w:asciiTheme="majorHAnsi" w:hAnsiTheme="majorHAnsi" w:cstheme="majorHAnsi"/>
            <w:sz w:val="24"/>
            <w:szCs w:val="24"/>
          </w:rPr>
          <w:t xml:space="preserve">l esitab </w:t>
        </w:r>
        <w:del w:id="36" w:author="Astrid Liira" w:date="2025-09-16T09:37:00Z" w16du:dateUtc="2025-09-16T06:37:00Z">
          <w:r w:rsidRPr="00253D48" w:rsidDel="006837EE">
            <w:rPr>
              <w:rFonts w:asciiTheme="majorHAnsi" w:hAnsiTheme="majorHAnsi" w:cstheme="majorHAnsi"/>
              <w:sz w:val="24"/>
              <w:szCs w:val="24"/>
            </w:rPr>
            <w:delText xml:space="preserve">komisjoni esimees </w:delText>
          </w:r>
        </w:del>
      </w:moveTo>
      <w:ins w:id="37" w:author="Astrid Liira" w:date="2025-09-16T09:37:00Z" w16du:dateUtc="2025-09-16T06:37:00Z">
        <w:r w:rsidR="006837EE">
          <w:rPr>
            <w:rFonts w:asciiTheme="majorHAnsi" w:hAnsiTheme="majorHAnsi" w:cstheme="majorHAnsi"/>
            <w:sz w:val="24"/>
            <w:szCs w:val="24"/>
          </w:rPr>
          <w:t>ETAG komisjon</w:t>
        </w:r>
      </w:ins>
      <w:ins w:id="38" w:author="Astrid Liira" w:date="2025-09-16T09:38:00Z" w16du:dateUtc="2025-09-16T06:38:00Z">
        <w:r w:rsidR="006837EE">
          <w:rPr>
            <w:rFonts w:asciiTheme="majorHAnsi" w:hAnsiTheme="majorHAnsi" w:cstheme="majorHAnsi"/>
            <w:sz w:val="24"/>
            <w:szCs w:val="24"/>
          </w:rPr>
          <w:t xml:space="preserve">i esimehe volitusel </w:t>
        </w:r>
      </w:ins>
      <w:moveTo w:id="39" w:author="Maarja Sillaste" w:date="2025-09-08T17:42:00Z" w16du:dateUtc="2025-09-08T14:42:00Z">
        <w:r w:rsidRPr="00253D48">
          <w:rPr>
            <w:rFonts w:asciiTheme="majorHAnsi" w:hAnsiTheme="majorHAnsi" w:cstheme="majorHAnsi"/>
            <w:sz w:val="24"/>
            <w:szCs w:val="24"/>
          </w:rPr>
          <w:t>komisjoni liikmetele materjalid ja</w:t>
        </w:r>
      </w:moveTo>
      <w:ins w:id="40" w:author="Maarja Sillaste" w:date="2025-09-08T17:42:00Z" w16du:dateUtc="2025-09-08T14:42:00Z">
        <w:r w:rsidRPr="00253D48">
          <w:rPr>
            <w:rFonts w:asciiTheme="majorHAnsi" w:hAnsiTheme="majorHAnsi" w:cstheme="majorHAnsi"/>
            <w:sz w:val="24"/>
            <w:szCs w:val="24"/>
          </w:rPr>
          <w:t xml:space="preserve"> </w:t>
        </w:r>
      </w:ins>
      <w:moveTo w:id="41" w:author="Maarja Sillaste" w:date="2025-09-08T17:42:00Z" w16du:dateUtc="2025-09-08T14:42:00Z">
        <w:r w:rsidRPr="00253D48">
          <w:rPr>
            <w:rFonts w:asciiTheme="majorHAnsi" w:hAnsiTheme="majorHAnsi" w:cstheme="majorHAnsi"/>
            <w:sz w:val="24"/>
            <w:szCs w:val="24"/>
          </w:rPr>
          <w:t>otsuste eelnõud kirjalikku taasesitamist võimaldavas vormis.</w:t>
        </w:r>
      </w:moveTo>
      <w:ins w:id="42" w:author="Maarja Sillaste" w:date="2025-09-12T10:42:00Z" w16du:dateUtc="2025-09-12T07:42:00Z">
        <w:r w:rsidR="007520D2">
          <w:rPr>
            <w:rFonts w:asciiTheme="majorHAnsi" w:hAnsiTheme="majorHAnsi" w:cstheme="majorHAnsi"/>
            <w:sz w:val="24"/>
            <w:szCs w:val="24"/>
          </w:rPr>
          <w:t xml:space="preserve"> K</w:t>
        </w:r>
        <w:r w:rsidR="007520D2" w:rsidRPr="00C14FA9">
          <w:rPr>
            <w:rFonts w:asciiTheme="majorHAnsi" w:hAnsiTheme="majorHAnsi" w:cstheme="majorHAnsi"/>
            <w:sz w:val="24"/>
            <w:szCs w:val="24"/>
          </w:rPr>
          <w:t xml:space="preserve">omisjoni liikmed </w:t>
        </w:r>
      </w:ins>
      <w:ins w:id="43" w:author="Maarja Sillaste" w:date="2025-09-12T10:43:00Z" w16du:dateUtc="2025-09-12T07:43:00Z">
        <w:r w:rsidR="007520D2">
          <w:rPr>
            <w:rFonts w:asciiTheme="majorHAnsi" w:hAnsiTheme="majorHAnsi" w:cstheme="majorHAnsi"/>
            <w:sz w:val="24"/>
            <w:szCs w:val="24"/>
          </w:rPr>
          <w:t xml:space="preserve">teatavad </w:t>
        </w:r>
      </w:ins>
      <w:ins w:id="44" w:author="Maarja Sillaste" w:date="2025-09-12T10:42:00Z" w16du:dateUtc="2025-09-12T07:42:00Z">
        <w:r w:rsidR="007520D2" w:rsidRPr="00C14FA9">
          <w:rPr>
            <w:rFonts w:asciiTheme="majorHAnsi" w:hAnsiTheme="majorHAnsi" w:cstheme="majorHAnsi"/>
            <w:sz w:val="24"/>
            <w:szCs w:val="24"/>
          </w:rPr>
          <w:t>kirjalikult otsuse eelnõuga nõustumisest või</w:t>
        </w:r>
        <w:r w:rsidR="007520D2">
          <w:rPr>
            <w:rFonts w:asciiTheme="majorHAnsi" w:hAnsiTheme="majorHAnsi" w:cstheme="majorHAnsi"/>
            <w:sz w:val="24"/>
            <w:szCs w:val="24"/>
          </w:rPr>
          <w:t xml:space="preserve"> </w:t>
        </w:r>
        <w:r w:rsidR="007520D2" w:rsidRPr="00C14FA9">
          <w:rPr>
            <w:rFonts w:asciiTheme="majorHAnsi" w:hAnsiTheme="majorHAnsi" w:cstheme="majorHAnsi"/>
            <w:sz w:val="24"/>
            <w:szCs w:val="24"/>
          </w:rPr>
          <w:t xml:space="preserve">mittenõustumisest </w:t>
        </w:r>
      </w:ins>
      <w:ins w:id="45" w:author="Maarja Sillaste" w:date="2025-09-12T10:43:00Z" w16du:dateUtc="2025-09-12T07:43:00Z">
        <w:r w:rsidR="007520D2">
          <w:rPr>
            <w:rFonts w:asciiTheme="majorHAnsi" w:hAnsiTheme="majorHAnsi" w:cstheme="majorHAnsi"/>
            <w:sz w:val="24"/>
            <w:szCs w:val="24"/>
          </w:rPr>
          <w:t>vii</w:t>
        </w:r>
      </w:ins>
      <w:ins w:id="46" w:author="Maarja Sillaste" w:date="2025-09-12T10:42:00Z" w16du:dateUtc="2025-09-12T07:42:00Z">
        <w:r w:rsidR="007520D2" w:rsidRPr="00C14FA9">
          <w:rPr>
            <w:rFonts w:asciiTheme="majorHAnsi" w:hAnsiTheme="majorHAnsi" w:cstheme="majorHAnsi"/>
            <w:sz w:val="24"/>
            <w:szCs w:val="24"/>
          </w:rPr>
          <w:t xml:space="preserve">e tööpäeva jooksul alates dokumentide </w:t>
        </w:r>
      </w:ins>
      <w:ins w:id="47" w:author="Maarja Sillaste" w:date="2025-09-12T10:44:00Z" w16du:dateUtc="2025-09-12T07:44:00Z">
        <w:r w:rsidR="007520D2">
          <w:rPr>
            <w:rFonts w:asciiTheme="majorHAnsi" w:hAnsiTheme="majorHAnsi" w:cstheme="majorHAnsi"/>
            <w:sz w:val="24"/>
            <w:szCs w:val="24"/>
          </w:rPr>
          <w:t>esi</w:t>
        </w:r>
      </w:ins>
      <w:ins w:id="48" w:author="Maarja Sillaste" w:date="2025-09-12T10:42:00Z" w16du:dateUtc="2025-09-12T07:42:00Z">
        <w:r w:rsidR="007520D2" w:rsidRPr="00C14FA9">
          <w:rPr>
            <w:rFonts w:asciiTheme="majorHAnsi" w:hAnsiTheme="majorHAnsi" w:cstheme="majorHAnsi"/>
            <w:sz w:val="24"/>
            <w:szCs w:val="24"/>
          </w:rPr>
          <w:t>tamise kuupäevast.</w:t>
        </w:r>
      </w:ins>
    </w:p>
    <w:moveToRangeEnd w:id="31"/>
    <w:p w14:paraId="6C0F4C48" w14:textId="77777777" w:rsidR="00E777CE" w:rsidRPr="00EC55A6" w:rsidRDefault="00E777CE" w:rsidP="00EC55A6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5386A2A" w14:textId="323514EE" w:rsidR="00222226" w:rsidRDefault="00E777CE" w:rsidP="0022222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 on otsustuspädev, kui 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koosolekul osaleb </w:t>
      </w:r>
      <w:ins w:id="49" w:author="Maarja Sillaste" w:date="2025-09-12T10:44:00Z" w16du:dateUtc="2025-09-12T07:44:00Z">
        <w:r w:rsidR="007520D2">
          <w:rPr>
            <w:rFonts w:asciiTheme="majorHAnsi" w:eastAsia="Times New Roman" w:hAnsiTheme="majorHAnsi" w:cstheme="majorHAnsi"/>
            <w:color w:val="000000"/>
            <w:sz w:val="24"/>
            <w:szCs w:val="24"/>
          </w:rPr>
          <w:t xml:space="preserve">või e-koosolekul hääletab </w:t>
        </w:r>
      </w:ins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>vähemalt 60% komisjoni liikmetest</w:t>
      </w:r>
      <w:r w:rsidRPr="00C14FA9">
        <w:rPr>
          <w:rFonts w:asciiTheme="majorHAnsi" w:hAnsiTheme="majorHAnsi" w:cstheme="majorHAnsi"/>
          <w:sz w:val="24"/>
          <w:szCs w:val="24"/>
        </w:rPr>
        <w:t xml:space="preserve">. </w:t>
      </w:r>
      <w:moveToRangeStart w:id="50" w:author="Maarja Sillaste" w:date="2025-09-08T17:41:00Z" w:name="move208245703"/>
      <w:moveTo w:id="51" w:author="Maarja Sillaste" w:date="2025-09-08T17:41:00Z" w16du:dateUtc="2025-09-08T14:41:00Z">
        <w:r w:rsidR="00222226" w:rsidRPr="00C14FA9">
          <w:rPr>
            <w:rFonts w:asciiTheme="majorHAnsi" w:hAnsiTheme="majorHAnsi" w:cstheme="majorHAnsi"/>
            <w:sz w:val="24"/>
            <w:szCs w:val="24"/>
          </w:rPr>
          <w:t>Hindamiskoosolek</w:t>
        </w:r>
        <w:del w:id="52" w:author="Maarja Sillaste" w:date="2025-09-12T10:44:00Z" w16du:dateUtc="2025-09-12T07:44:00Z">
          <w:r w:rsidR="00222226" w:rsidRPr="00C14FA9" w:rsidDel="007520D2">
            <w:rPr>
              <w:rFonts w:asciiTheme="majorHAnsi" w:hAnsiTheme="majorHAnsi" w:cstheme="majorHAnsi"/>
              <w:sz w:val="24"/>
              <w:szCs w:val="24"/>
            </w:rPr>
            <w:delText>ul</w:delText>
          </w:r>
        </w:del>
        <w:r w:rsidR="00222226" w:rsidRPr="00C14FA9">
          <w:rPr>
            <w:rFonts w:asciiTheme="majorHAnsi" w:hAnsiTheme="majorHAnsi" w:cstheme="majorHAnsi"/>
            <w:sz w:val="24"/>
            <w:szCs w:val="24"/>
          </w:rPr>
          <w:t xml:space="preserve"> </w:t>
        </w:r>
      </w:moveTo>
      <w:ins w:id="53" w:author="Maarja Sillaste" w:date="2025-09-12T10:45:00Z" w16du:dateUtc="2025-09-12T07:45:00Z">
        <w:r w:rsidR="007520D2">
          <w:rPr>
            <w:rFonts w:asciiTheme="majorHAnsi" w:hAnsiTheme="majorHAnsi" w:cstheme="majorHAnsi"/>
            <w:sz w:val="24"/>
            <w:szCs w:val="24"/>
          </w:rPr>
          <w:t xml:space="preserve">toimub füüsiliselt või videosilla vahendusel ja sellel </w:t>
        </w:r>
      </w:ins>
      <w:moveTo w:id="54" w:author="Maarja Sillaste" w:date="2025-09-08T17:41:00Z" w16du:dateUtc="2025-09-08T14:41:00Z">
        <w:r w:rsidR="00222226" w:rsidRPr="00C14FA9">
          <w:rPr>
            <w:rFonts w:asciiTheme="majorHAnsi" w:hAnsiTheme="majorHAnsi" w:cstheme="majorHAnsi"/>
            <w:sz w:val="24"/>
            <w:szCs w:val="24"/>
          </w:rPr>
          <w:t>osalemist pole lubatud asendada kirjaliku arvamuse avaldamise või muu kirjaliku menetlusprotsessiga.</w:t>
        </w:r>
      </w:moveTo>
    </w:p>
    <w:p w14:paraId="77E3B00A" w14:textId="77777777" w:rsidR="008B2ECF" w:rsidRPr="00C14FA9" w:rsidRDefault="008B2ECF" w:rsidP="008B2ECF">
      <w:pPr>
        <w:pStyle w:val="Loendilik"/>
        <w:spacing w:after="0" w:line="240" w:lineRule="auto"/>
        <w:jc w:val="both"/>
        <w:rPr>
          <w:moveTo w:id="55" w:author="Maarja Sillaste" w:date="2025-09-08T17:41:00Z" w16du:dateUtc="2025-09-08T14:41:00Z"/>
          <w:rFonts w:asciiTheme="majorHAnsi" w:hAnsiTheme="majorHAnsi" w:cstheme="majorHAnsi"/>
          <w:sz w:val="24"/>
          <w:szCs w:val="24"/>
        </w:rPr>
      </w:pPr>
    </w:p>
    <w:moveToRangeEnd w:id="50"/>
    <w:p w14:paraId="0ED964E5" w14:textId="5170425F" w:rsidR="00CF7608" w:rsidRPr="00C14FA9" w:rsidRDefault="00E777CE" w:rsidP="00CF7608">
      <w:pPr>
        <w:pStyle w:val="Loendilik"/>
        <w:numPr>
          <w:ilvl w:val="0"/>
          <w:numId w:val="1"/>
        </w:numPr>
        <w:spacing w:after="0" w:line="240" w:lineRule="auto"/>
        <w:jc w:val="both"/>
        <w:rPr>
          <w:moveTo w:id="56" w:author="Maarja Sillaste" w:date="2025-09-08T17:48:00Z" w16du:dateUtc="2025-09-08T14:48:00Z"/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Otsused võetakse vastu konsensuslikult. 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Juhul, kui konsensust ei saavutata, tehakse otsused lihthäälte enamusega ning häälte võrdse jagunemise puhul </w:t>
      </w:r>
      <w:del w:id="57" w:author="Maarja Sillaste" w:date="2025-09-08T17:31:00Z" w16du:dateUtc="2025-09-08T14:31:00Z">
        <w:r w:rsidRPr="00C14FA9" w:rsidDel="00C937C5">
          <w:rPr>
            <w:rFonts w:asciiTheme="majorHAnsi" w:eastAsia="Times New Roman" w:hAnsiTheme="majorHAnsi" w:cstheme="majorHAnsi"/>
            <w:color w:val="000000"/>
            <w:sz w:val="24"/>
            <w:szCs w:val="24"/>
          </w:rPr>
          <w:delText xml:space="preserve">on </w:delText>
        </w:r>
        <w:r w:rsidR="00C937C5" w:rsidRPr="00C14FA9" w:rsidDel="00C937C5">
          <w:rPr>
            <w:rFonts w:asciiTheme="majorHAnsi" w:eastAsia="Times New Roman" w:hAnsiTheme="majorHAnsi" w:cstheme="majorHAnsi"/>
            <w:color w:val="000000"/>
            <w:sz w:val="24"/>
            <w:szCs w:val="24"/>
          </w:rPr>
          <w:delText>otsustavaks komisjoni juhi hääl</w:delText>
        </w:r>
        <w:r w:rsidR="00C937C5" w:rsidDel="00C937C5">
          <w:rPr>
            <w:rFonts w:asciiTheme="majorHAnsi" w:eastAsia="Times New Roman" w:hAnsiTheme="majorHAnsi" w:cstheme="majorHAnsi"/>
            <w:color w:val="000000"/>
            <w:sz w:val="24"/>
            <w:szCs w:val="24"/>
          </w:rPr>
          <w:delText xml:space="preserve"> </w:delText>
        </w:r>
      </w:del>
      <w:ins w:id="58" w:author="Maarja Sillaste" w:date="2025-09-08T17:38:00Z" w16du:dateUtc="2025-09-08T14:38:00Z">
        <w:r w:rsidR="00EF093A">
          <w:rPr>
            <w:rFonts w:asciiTheme="majorHAnsi" w:eastAsia="Times New Roman" w:hAnsiTheme="majorHAnsi" w:cstheme="majorHAnsi"/>
            <w:color w:val="000000"/>
            <w:sz w:val="24"/>
            <w:szCs w:val="24"/>
          </w:rPr>
          <w:t>heidetakse liisku</w:t>
        </w:r>
      </w:ins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>.</w:t>
      </w:r>
      <w:ins w:id="59" w:author="Maarja Sillaste" w:date="2025-09-08T17:48:00Z" w16du:dateUtc="2025-09-08T14:48:00Z">
        <w:r w:rsidR="00CF7608">
          <w:rPr>
            <w:rFonts w:asciiTheme="majorHAnsi" w:eastAsia="Times New Roman" w:hAnsiTheme="majorHAnsi" w:cstheme="majorHAnsi"/>
            <w:color w:val="000000"/>
            <w:sz w:val="24"/>
            <w:szCs w:val="24"/>
          </w:rPr>
          <w:t xml:space="preserve"> </w:t>
        </w:r>
      </w:ins>
      <w:moveToRangeStart w:id="60" w:author="Maarja Sillaste" w:date="2025-09-08T17:48:00Z" w:name="move208246125"/>
      <w:moveTo w:id="61" w:author="Maarja Sillaste" w:date="2025-09-08T17:48:00Z" w16du:dateUtc="2025-09-08T14:48:00Z">
        <w:del w:id="62" w:author="Maarja Sillaste" w:date="2025-09-08T17:48:00Z" w16du:dateUtc="2025-09-08T14:48:00Z">
          <w:r w:rsidR="00CF7608" w:rsidRPr="00C14FA9" w:rsidDel="00CF7608">
            <w:rPr>
              <w:rFonts w:asciiTheme="majorHAnsi" w:hAnsiTheme="majorHAnsi" w:cstheme="majorHAnsi"/>
              <w:sz w:val="24"/>
              <w:szCs w:val="24"/>
            </w:rPr>
            <w:delText>K</w:delText>
          </w:r>
        </w:del>
        <w:del w:id="63" w:author="Maarja Sillaste" w:date="2025-09-12T10:42:00Z" w16du:dateUtc="2025-09-12T07:42:00Z">
          <w:r w:rsidR="00CF7608" w:rsidRPr="00C14FA9" w:rsidDel="007520D2">
            <w:rPr>
              <w:rFonts w:asciiTheme="majorHAnsi" w:hAnsiTheme="majorHAnsi" w:cstheme="majorHAnsi"/>
              <w:sz w:val="24"/>
              <w:szCs w:val="24"/>
            </w:rPr>
            <w:delText>omisjoni liikmed</w:delText>
          </w:r>
        </w:del>
        <w:del w:id="64" w:author="Maarja Sillaste" w:date="2025-09-08T17:48:00Z" w16du:dateUtc="2025-09-08T14:48:00Z">
          <w:r w:rsidR="00CF7608" w:rsidRPr="00C14FA9" w:rsidDel="00CF7608">
            <w:rPr>
              <w:rFonts w:asciiTheme="majorHAnsi" w:hAnsiTheme="majorHAnsi" w:cstheme="majorHAnsi"/>
              <w:sz w:val="24"/>
              <w:szCs w:val="24"/>
            </w:rPr>
            <w:delText xml:space="preserve"> teatavad</w:delText>
          </w:r>
        </w:del>
        <w:del w:id="65" w:author="Maarja Sillaste" w:date="2025-09-12T10:42:00Z" w16du:dateUtc="2025-09-12T07:42:00Z">
          <w:r w:rsidR="00CF7608" w:rsidRPr="00C14FA9" w:rsidDel="007520D2">
            <w:rPr>
              <w:rFonts w:asciiTheme="majorHAnsi" w:hAnsiTheme="majorHAnsi" w:cstheme="majorHAnsi"/>
              <w:sz w:val="24"/>
              <w:szCs w:val="24"/>
            </w:rPr>
            <w:delText xml:space="preserve"> kirjalikult otsuse eelnõuga nõustumisest või</w:delText>
          </w:r>
          <w:r w:rsidR="00CF7608" w:rsidDel="007520D2">
            <w:rPr>
              <w:rFonts w:asciiTheme="majorHAnsi" w:hAnsiTheme="majorHAnsi" w:cstheme="majorHAnsi"/>
              <w:sz w:val="24"/>
              <w:szCs w:val="24"/>
            </w:rPr>
            <w:delText xml:space="preserve"> </w:delText>
          </w:r>
          <w:r w:rsidR="00CF7608" w:rsidRPr="00C14FA9" w:rsidDel="007520D2">
            <w:rPr>
              <w:rFonts w:asciiTheme="majorHAnsi" w:hAnsiTheme="majorHAnsi" w:cstheme="majorHAnsi"/>
              <w:sz w:val="24"/>
              <w:szCs w:val="24"/>
            </w:rPr>
            <w:delText>mittenõustumisest kümne tööpäeva jooksul alates dokumentide väljastamise kuupäevast.</w:delText>
          </w:r>
        </w:del>
      </w:moveTo>
    </w:p>
    <w:moveToRangeEnd w:id="60"/>
    <w:p w14:paraId="0D3AF37E" w14:textId="77777777" w:rsidR="00C14FA9" w:rsidRPr="00C14FA9" w:rsidRDefault="00C14FA9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FEE9BD" w14:textId="0E50C5B6" w:rsidR="00E777CE" w:rsidRPr="00B34B73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del w:id="66" w:author="Maarja Sillaste" w:date="2025-09-08T17:32:00Z" w16du:dateUtc="2025-09-08T14:32:00Z">
        <w:r w:rsidRPr="00B34B73" w:rsidDel="00163C1B">
          <w:rPr>
            <w:rFonts w:asciiTheme="majorHAnsi" w:hAnsiTheme="majorHAnsi" w:cstheme="majorHAnsi"/>
            <w:sz w:val="24"/>
            <w:szCs w:val="24"/>
          </w:rPr>
          <w:delText>Esimees määrab koosolekule protokollija või protokollib ise koosoleku.</w:delText>
        </w:r>
        <w:r w:rsidR="2F1C1AA9" w:rsidRPr="00B34B73" w:rsidDel="00163C1B">
          <w:rPr>
            <w:rFonts w:asciiTheme="majorHAnsi" w:hAnsiTheme="majorHAnsi" w:cstheme="majorHAnsi"/>
            <w:sz w:val="24"/>
            <w:szCs w:val="24"/>
          </w:rPr>
          <w:delText xml:space="preserve"> </w:delText>
        </w:r>
      </w:del>
      <w:del w:id="67" w:author="Maarja Sillaste" w:date="2025-09-08T17:33:00Z" w16du:dateUtc="2025-09-08T14:33:00Z">
        <w:r w:rsidR="2F1C1AA9" w:rsidRPr="00B34B73" w:rsidDel="00FD00AD">
          <w:rPr>
            <w:rFonts w:asciiTheme="majorHAnsi" w:hAnsiTheme="majorHAnsi" w:cstheme="majorHAnsi"/>
            <w:sz w:val="24"/>
            <w:szCs w:val="24"/>
          </w:rPr>
          <w:delText>H</w:delText>
        </w:r>
        <w:r w:rsidR="56CE9B77" w:rsidRPr="00B34B73" w:rsidDel="00FD00AD">
          <w:rPr>
            <w:rFonts w:asciiTheme="majorHAnsi" w:hAnsiTheme="majorHAnsi" w:cstheme="majorHAnsi"/>
            <w:sz w:val="24"/>
            <w:szCs w:val="24"/>
          </w:rPr>
          <w:delText>indamis</w:delText>
        </w:r>
        <w:r w:rsidR="4879A760" w:rsidRPr="00B34B73" w:rsidDel="00FD00AD">
          <w:rPr>
            <w:rFonts w:asciiTheme="majorHAnsi" w:hAnsiTheme="majorHAnsi" w:cstheme="majorHAnsi"/>
            <w:sz w:val="24"/>
            <w:szCs w:val="24"/>
          </w:rPr>
          <w:delText>k</w:delText>
        </w:r>
      </w:del>
      <w:del w:id="68" w:author="Maarja Sillaste" w:date="2025-09-08T17:44:00Z" w16du:dateUtc="2025-09-08T14:44:00Z">
        <w:r w:rsidR="4879A760" w:rsidRPr="00B34B73" w:rsidDel="000C18D6">
          <w:rPr>
            <w:rFonts w:asciiTheme="majorHAnsi" w:hAnsiTheme="majorHAnsi" w:cstheme="majorHAnsi"/>
            <w:sz w:val="24"/>
            <w:szCs w:val="24"/>
          </w:rPr>
          <w:delText>oosoleku protokolli</w:delText>
        </w:r>
        <w:r w:rsidR="0037098D" w:rsidRPr="00B34B73" w:rsidDel="000C18D6">
          <w:rPr>
            <w:rFonts w:asciiTheme="majorHAnsi" w:hAnsiTheme="majorHAnsi" w:cstheme="majorHAnsi"/>
            <w:sz w:val="24"/>
            <w:szCs w:val="24"/>
          </w:rPr>
          <w:delText xml:space="preserve"> </w:delText>
        </w:r>
        <w:r w:rsidR="4879A760" w:rsidRPr="00B34B73" w:rsidDel="000C18D6">
          <w:rPr>
            <w:rFonts w:asciiTheme="majorHAnsi" w:hAnsiTheme="majorHAnsi" w:cstheme="majorHAnsi"/>
            <w:sz w:val="24"/>
            <w:szCs w:val="24"/>
          </w:rPr>
          <w:delText>allkirjastavad komisjoni juht ja protokollija.</w:delText>
        </w:r>
      </w:del>
      <w:r w:rsidRPr="00B34B73">
        <w:rPr>
          <w:rFonts w:asciiTheme="majorHAnsi" w:hAnsiTheme="majorHAnsi" w:cstheme="majorHAnsi"/>
          <w:sz w:val="24"/>
          <w:szCs w:val="24"/>
        </w:rPr>
        <w:t>Komisjoni koosoleku protokoll</w:t>
      </w:r>
      <w:r w:rsidR="0E307BBD" w:rsidRPr="00B34B73">
        <w:rPr>
          <w:rFonts w:asciiTheme="majorHAnsi" w:hAnsiTheme="majorHAnsi" w:cstheme="majorHAnsi"/>
          <w:sz w:val="24"/>
          <w:szCs w:val="24"/>
        </w:rPr>
        <w:t>, sh e-koosoleku protokoll,</w:t>
      </w:r>
      <w:r w:rsidRPr="00B34B73">
        <w:rPr>
          <w:rFonts w:asciiTheme="majorHAnsi" w:hAnsiTheme="majorHAnsi" w:cstheme="majorHAnsi"/>
          <w:sz w:val="24"/>
          <w:szCs w:val="24"/>
        </w:rPr>
        <w:t xml:space="preserve"> esitatakse komisjoni liikmetele hiljemalt seitsme tööpäeva jooksul pärast koosoleku toimumist. Komisjoni liikmetel on õigus teha </w:t>
      </w:r>
      <w:ins w:id="69" w:author="Maarja Sillaste" w:date="2025-09-08T17:40:00Z" w16du:dateUtc="2025-09-08T14:40:00Z">
        <w:r w:rsidR="00222226">
          <w:rPr>
            <w:rFonts w:asciiTheme="majorHAnsi" w:hAnsiTheme="majorHAnsi" w:cstheme="majorHAnsi"/>
            <w:sz w:val="24"/>
            <w:szCs w:val="24"/>
          </w:rPr>
          <w:t>protokolli</w:t>
        </w:r>
      </w:ins>
      <w:del w:id="70" w:author="Maarja Sillaste" w:date="2025-09-08T17:40:00Z" w16du:dateUtc="2025-09-08T14:40:00Z">
        <w:r w:rsidRPr="00B34B73" w:rsidDel="00222226">
          <w:rPr>
            <w:rFonts w:asciiTheme="majorHAnsi" w:hAnsiTheme="majorHAnsi" w:cstheme="majorHAnsi"/>
            <w:sz w:val="24"/>
            <w:szCs w:val="24"/>
          </w:rPr>
          <w:delText>sinna</w:delText>
        </w:r>
      </w:del>
      <w:r w:rsidRPr="00B34B73">
        <w:rPr>
          <w:rFonts w:asciiTheme="majorHAnsi" w:hAnsiTheme="majorHAnsi" w:cstheme="majorHAnsi"/>
          <w:sz w:val="24"/>
          <w:szCs w:val="24"/>
        </w:rPr>
        <w:t xml:space="preserve"> parandusi ja täiendusi, </w:t>
      </w:r>
      <w:del w:id="71" w:author="Maarja Sillaste" w:date="2025-09-08T17:39:00Z" w16du:dateUtc="2025-09-08T14:39:00Z">
        <w:r w:rsidRPr="00B34B73" w:rsidDel="00D131F8">
          <w:rPr>
            <w:rFonts w:asciiTheme="majorHAnsi" w:hAnsiTheme="majorHAnsi" w:cstheme="majorHAnsi"/>
            <w:sz w:val="24"/>
            <w:szCs w:val="24"/>
          </w:rPr>
          <w:delText>mille andmise</w:delText>
        </w:r>
      </w:del>
      <w:r w:rsidRPr="00B34B73">
        <w:rPr>
          <w:rFonts w:asciiTheme="majorHAnsi" w:hAnsiTheme="majorHAnsi" w:cstheme="majorHAnsi"/>
          <w:sz w:val="24"/>
          <w:szCs w:val="24"/>
        </w:rPr>
        <w:t xml:space="preserve"> </w:t>
      </w:r>
      <w:ins w:id="72" w:author="Maarja Sillaste" w:date="2025-09-09T10:01:00Z" w16du:dateUtc="2025-09-09T07:01:00Z">
        <w:r w:rsidR="00C04644">
          <w:rPr>
            <w:rFonts w:asciiTheme="majorHAnsi" w:hAnsiTheme="majorHAnsi" w:cstheme="majorHAnsi"/>
            <w:sz w:val="24"/>
            <w:szCs w:val="24"/>
          </w:rPr>
          <w:t>mill</w:t>
        </w:r>
      </w:ins>
      <w:ins w:id="73" w:author="Maarja Sillaste" w:date="2025-09-08T17:40:00Z" w16du:dateUtc="2025-09-08T14:40:00Z">
        <w:r w:rsidR="00222226">
          <w:rPr>
            <w:rFonts w:asciiTheme="majorHAnsi" w:hAnsiTheme="majorHAnsi" w:cstheme="majorHAnsi"/>
            <w:sz w:val="24"/>
            <w:szCs w:val="24"/>
          </w:rPr>
          <w:t>e täht</w:t>
        </w:r>
      </w:ins>
      <w:r w:rsidRPr="00B34B73">
        <w:rPr>
          <w:rFonts w:asciiTheme="majorHAnsi" w:hAnsiTheme="majorHAnsi" w:cstheme="majorHAnsi"/>
          <w:sz w:val="24"/>
          <w:szCs w:val="24"/>
        </w:rPr>
        <w:t>aja otsustab komisjoni esimees.</w:t>
      </w:r>
      <w:ins w:id="74" w:author="Maarja Sillaste" w:date="2025-09-08T17:44:00Z" w16du:dateUtc="2025-09-08T14:44:00Z">
        <w:r w:rsidR="000C18D6">
          <w:rPr>
            <w:rFonts w:asciiTheme="majorHAnsi" w:hAnsiTheme="majorHAnsi" w:cstheme="majorHAnsi"/>
            <w:sz w:val="24"/>
            <w:szCs w:val="24"/>
          </w:rPr>
          <w:t xml:space="preserve"> </w:t>
        </w:r>
        <w:r w:rsidR="000C18D6" w:rsidRPr="00B34B73">
          <w:rPr>
            <w:rFonts w:asciiTheme="majorHAnsi" w:hAnsiTheme="majorHAnsi" w:cstheme="majorHAnsi"/>
            <w:sz w:val="24"/>
            <w:szCs w:val="24"/>
          </w:rPr>
          <w:t>Koosoleku protokolli allkirjastavad komisjoni juht ja protokollija.</w:t>
        </w:r>
      </w:ins>
    </w:p>
    <w:p w14:paraId="5C59DA7D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A25CCB8" w14:textId="3F1D5BBC" w:rsidR="1C790A71" w:rsidRPr="00C14FA9" w:rsidDel="00B95580" w:rsidRDefault="1C790A71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moveFrom w:id="75" w:author="Maarja Sillaste" w:date="2025-09-08T17:27:00Z" w16du:dateUtc="2025-09-08T14:27:00Z"/>
          <w:rFonts w:asciiTheme="majorHAnsi" w:hAnsiTheme="majorHAnsi" w:cstheme="majorHAnsi"/>
          <w:sz w:val="24"/>
          <w:szCs w:val="24"/>
        </w:rPr>
      </w:pPr>
      <w:moveFromRangeStart w:id="76" w:author="Maarja Sillaste" w:date="2025-09-08T17:27:00Z" w:name="move208244858"/>
      <w:moveFrom w:id="77" w:author="Maarja Sillaste" w:date="2025-09-08T17:27:00Z" w16du:dateUtc="2025-09-08T14:27:00Z">
        <w:r w:rsidRPr="00C14FA9" w:rsidDel="00B95580">
          <w:rPr>
            <w:rFonts w:asciiTheme="majorHAnsi" w:hAnsiTheme="majorHAnsi" w:cstheme="majorHAnsi"/>
            <w:sz w:val="24"/>
            <w:szCs w:val="24"/>
          </w:rPr>
          <w:t xml:space="preserve">Komisjoni koosolekud toimuvad kas füüsiliselt või videosilla vahendusel. </w:t>
        </w:r>
        <w:r w:rsidR="05ADEBDF" w:rsidRPr="00C14FA9" w:rsidDel="00B95580">
          <w:rPr>
            <w:rFonts w:asciiTheme="majorHAnsi" w:hAnsiTheme="majorHAnsi" w:cstheme="majorHAnsi"/>
            <w:sz w:val="24"/>
            <w:szCs w:val="24"/>
          </w:rPr>
          <w:t>Komisjoni koosolek võib toimuda kirjaliku protseduurina elektroonilise koosoleku</w:t>
        </w:r>
        <w:r w:rsidR="005B12BD" w:rsidRPr="00C14FA9" w:rsidDel="00B95580">
          <w:rPr>
            <w:rFonts w:asciiTheme="majorHAnsi" w:hAnsiTheme="majorHAnsi" w:cstheme="majorHAnsi"/>
            <w:sz w:val="24"/>
            <w:szCs w:val="24"/>
          </w:rPr>
          <w:t xml:space="preserve"> </w:t>
        </w:r>
        <w:r w:rsidR="05ADEBDF" w:rsidRPr="00C14FA9" w:rsidDel="00B95580">
          <w:rPr>
            <w:rFonts w:asciiTheme="majorHAnsi" w:hAnsiTheme="majorHAnsi" w:cstheme="majorHAnsi"/>
            <w:sz w:val="24"/>
            <w:szCs w:val="24"/>
          </w:rPr>
          <w:t>(edaspidi e-koosoleku) vormis.</w:t>
        </w:r>
      </w:moveFrom>
    </w:p>
    <w:moveFromRangeEnd w:id="76"/>
    <w:p w14:paraId="0C5639E2" w14:textId="3623ED84" w:rsidR="1C790A71" w:rsidRPr="00C14FA9" w:rsidRDefault="1C790A71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F910188" w14:textId="60A7E52F" w:rsidR="1A11661B" w:rsidRPr="00C14FA9" w:rsidDel="00222226" w:rsidRDefault="1A11661B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moveFrom w:id="78" w:author="Maarja Sillaste" w:date="2025-09-08T17:41:00Z" w16du:dateUtc="2025-09-08T14:41:00Z"/>
          <w:rFonts w:asciiTheme="majorHAnsi" w:hAnsiTheme="majorHAnsi" w:cstheme="majorHAnsi"/>
          <w:sz w:val="24"/>
          <w:szCs w:val="24"/>
        </w:rPr>
      </w:pPr>
      <w:moveFromRangeStart w:id="79" w:author="Maarja Sillaste" w:date="2025-09-08T17:41:00Z" w:name="move208245703"/>
      <w:moveFrom w:id="80" w:author="Maarja Sillaste" w:date="2025-09-08T17:41:00Z" w16du:dateUtc="2025-09-08T14:41:00Z">
        <w:r w:rsidRPr="00C14FA9" w:rsidDel="00222226">
          <w:rPr>
            <w:rFonts w:asciiTheme="majorHAnsi" w:hAnsiTheme="majorHAnsi" w:cstheme="majorHAnsi"/>
            <w:sz w:val="24"/>
            <w:szCs w:val="24"/>
          </w:rPr>
          <w:t xml:space="preserve">Hindamiskoosolekul osalemist </w:t>
        </w:r>
        <w:r w:rsidR="6695E7E0" w:rsidRPr="00C14FA9" w:rsidDel="00222226">
          <w:rPr>
            <w:rFonts w:asciiTheme="majorHAnsi" w:hAnsiTheme="majorHAnsi" w:cstheme="majorHAnsi"/>
            <w:sz w:val="24"/>
            <w:szCs w:val="24"/>
          </w:rPr>
          <w:t>pole lubatud</w:t>
        </w:r>
        <w:r w:rsidR="1F36AA0E" w:rsidRPr="00C14FA9" w:rsidDel="00222226">
          <w:rPr>
            <w:rFonts w:asciiTheme="majorHAnsi" w:hAnsiTheme="majorHAnsi" w:cstheme="majorHAnsi"/>
            <w:sz w:val="24"/>
            <w:szCs w:val="24"/>
          </w:rPr>
          <w:t xml:space="preserve"> </w:t>
        </w:r>
        <w:r w:rsidRPr="00C14FA9" w:rsidDel="00222226">
          <w:rPr>
            <w:rFonts w:asciiTheme="majorHAnsi" w:hAnsiTheme="majorHAnsi" w:cstheme="majorHAnsi"/>
            <w:sz w:val="24"/>
            <w:szCs w:val="24"/>
          </w:rPr>
          <w:t>asendada</w:t>
        </w:r>
        <w:r w:rsidR="7102580F" w:rsidRPr="00C14FA9" w:rsidDel="00222226">
          <w:rPr>
            <w:rFonts w:asciiTheme="majorHAnsi" w:hAnsiTheme="majorHAnsi" w:cstheme="majorHAnsi"/>
            <w:sz w:val="24"/>
            <w:szCs w:val="24"/>
          </w:rPr>
          <w:t xml:space="preserve"> kirjaliku arvamuse avaldamise või muu kirjaliku menetlusprotsessiga.</w:t>
        </w:r>
      </w:moveFrom>
    </w:p>
    <w:moveFromRangeEnd w:id="79"/>
    <w:p w14:paraId="350E68AC" w14:textId="20CA711A" w:rsidR="1616D0A2" w:rsidRPr="00C14FA9" w:rsidRDefault="1616D0A2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45AAC59" w14:textId="3F0EB0D1" w:rsidR="00E777CE" w:rsidRPr="00C14FA9" w:rsidDel="00253D48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moveFrom w:id="81" w:author="Maarja Sillaste" w:date="2025-09-08T17:42:00Z" w16du:dateUtc="2025-09-08T14:42:00Z"/>
          <w:rFonts w:asciiTheme="majorHAnsi" w:hAnsiTheme="majorHAnsi" w:cstheme="majorHAnsi"/>
          <w:sz w:val="24"/>
          <w:szCs w:val="24"/>
        </w:rPr>
      </w:pPr>
      <w:moveFromRangeStart w:id="82" w:author="Maarja Sillaste" w:date="2025-09-08T17:42:00Z" w:name="move208245759"/>
      <w:moveFrom w:id="83" w:author="Maarja Sillaste" w:date="2025-09-08T17:42:00Z" w16du:dateUtc="2025-09-08T14:42:00Z">
        <w:r w:rsidRPr="00C14FA9" w:rsidDel="00253D48">
          <w:rPr>
            <w:rFonts w:asciiTheme="majorHAnsi" w:hAnsiTheme="majorHAnsi" w:cstheme="majorHAnsi"/>
            <w:sz w:val="24"/>
            <w:szCs w:val="24"/>
          </w:rPr>
          <w:t>E-koosoleku kasutamisel esitab komisjoni esimees komisjoni liikmetele materjalid ja</w:t>
        </w:r>
      </w:moveFrom>
    </w:p>
    <w:p w14:paraId="1592AF2C" w14:textId="3094BC75" w:rsidR="00E777CE" w:rsidRPr="00C14FA9" w:rsidDel="00253D48" w:rsidRDefault="00E777CE" w:rsidP="00C14FA9">
      <w:pPr>
        <w:pStyle w:val="Loendilik"/>
        <w:spacing w:after="0" w:line="240" w:lineRule="auto"/>
        <w:jc w:val="both"/>
        <w:rPr>
          <w:moveFrom w:id="84" w:author="Maarja Sillaste" w:date="2025-09-08T17:42:00Z" w16du:dateUtc="2025-09-08T14:42:00Z"/>
          <w:rFonts w:asciiTheme="majorHAnsi" w:hAnsiTheme="majorHAnsi" w:cstheme="majorHAnsi"/>
          <w:sz w:val="24"/>
          <w:szCs w:val="24"/>
        </w:rPr>
      </w:pPr>
      <w:moveFrom w:id="85" w:author="Maarja Sillaste" w:date="2025-09-08T17:42:00Z" w16du:dateUtc="2025-09-08T14:42:00Z">
        <w:r w:rsidRPr="00C14FA9" w:rsidDel="00253D48">
          <w:rPr>
            <w:rFonts w:asciiTheme="majorHAnsi" w:hAnsiTheme="majorHAnsi" w:cstheme="majorHAnsi"/>
            <w:sz w:val="24"/>
            <w:szCs w:val="24"/>
          </w:rPr>
          <w:t>otsuste eelnõud kirjalikku taasesitamist võimaldavas vormis.</w:t>
        </w:r>
      </w:moveFrom>
    </w:p>
    <w:moveFromRangeEnd w:id="82"/>
    <w:p w14:paraId="3756E07C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4BD8092" w14:textId="4707A792" w:rsidR="00E777CE" w:rsidRPr="00C14FA9" w:rsidDel="00CF7608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moveFrom w:id="86" w:author="Maarja Sillaste" w:date="2025-09-08T17:48:00Z" w16du:dateUtc="2025-09-08T14:48:00Z"/>
          <w:rFonts w:asciiTheme="majorHAnsi" w:hAnsiTheme="majorHAnsi" w:cstheme="majorHAnsi"/>
          <w:sz w:val="24"/>
          <w:szCs w:val="24"/>
        </w:rPr>
      </w:pPr>
      <w:moveFromRangeStart w:id="87" w:author="Maarja Sillaste" w:date="2025-09-08T17:48:00Z" w:name="move208246125"/>
      <w:moveFrom w:id="88" w:author="Maarja Sillaste" w:date="2025-09-08T17:48:00Z" w16du:dateUtc="2025-09-08T14:48:00Z">
        <w:r w:rsidRPr="00C14FA9" w:rsidDel="00CF7608">
          <w:rPr>
            <w:rFonts w:asciiTheme="majorHAnsi" w:hAnsiTheme="majorHAnsi" w:cstheme="majorHAnsi"/>
            <w:sz w:val="24"/>
            <w:szCs w:val="24"/>
          </w:rPr>
          <w:t>Komisjoni liikmed teatavad kirjalikult otsuse eelnõuga nõustumisest või</w:t>
        </w:r>
        <w:r w:rsidR="00C14FA9" w:rsidDel="00CF7608">
          <w:rPr>
            <w:rFonts w:asciiTheme="majorHAnsi" w:hAnsiTheme="majorHAnsi" w:cstheme="majorHAnsi"/>
            <w:sz w:val="24"/>
            <w:szCs w:val="24"/>
          </w:rPr>
          <w:t xml:space="preserve"> </w:t>
        </w:r>
        <w:r w:rsidRPr="00C14FA9" w:rsidDel="00CF7608">
          <w:rPr>
            <w:rFonts w:asciiTheme="majorHAnsi" w:hAnsiTheme="majorHAnsi" w:cstheme="majorHAnsi"/>
            <w:sz w:val="24"/>
            <w:szCs w:val="24"/>
          </w:rPr>
          <w:t>mittenõustumisest kümne tööpäeva jooksul alates dokumentide väljastamise kuupäevast.</w:t>
        </w:r>
      </w:moveFrom>
    </w:p>
    <w:moveFromRangeEnd w:id="87"/>
    <w:p w14:paraId="3E8CE5F1" w14:textId="7472E010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E5E1402" w14:textId="71CF3F3E" w:rsidR="00E777CE" w:rsidRPr="00C14FA9" w:rsidDel="00F94796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del w:id="89" w:author="Maarja Sillaste" w:date="2025-09-08T17:45:00Z" w16du:dateUtc="2025-09-08T14:45:00Z"/>
          <w:rFonts w:asciiTheme="majorHAnsi" w:hAnsiTheme="majorHAnsi" w:cstheme="majorHAnsi"/>
          <w:sz w:val="24"/>
          <w:szCs w:val="24"/>
        </w:rPr>
      </w:pPr>
      <w:del w:id="90" w:author="Maarja Sillaste" w:date="2025-09-08T17:45:00Z" w16du:dateUtc="2025-09-08T14:45:00Z">
        <w:r w:rsidRPr="00C14FA9" w:rsidDel="00F94796">
          <w:rPr>
            <w:rFonts w:asciiTheme="majorHAnsi" w:hAnsiTheme="majorHAnsi" w:cstheme="majorHAnsi"/>
            <w:sz w:val="24"/>
            <w:szCs w:val="24"/>
          </w:rPr>
          <w:delText>Komisjoni liikmetel on õigus teha parandusi ja täiendusi protokolli komisjoni esimehe määratletud mõistliku tähtaja jooksul.</w:delText>
        </w:r>
      </w:del>
    </w:p>
    <w:p w14:paraId="014756F8" w14:textId="77777777" w:rsidR="00047C87" w:rsidRPr="00C14FA9" w:rsidRDefault="00047C87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32792D" w14:textId="053C8198" w:rsidR="00E777CE" w:rsidRPr="00C14FA9" w:rsidRDefault="00E777CE" w:rsidP="00C14FA9">
      <w:pPr>
        <w:pStyle w:val="Loendilik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ülesanded on:</w:t>
      </w:r>
    </w:p>
    <w:p w14:paraId="3D5F9521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nõustada strateegiliste uurimissuundade ja nende alla kuuluvate uurimisküsimuste püstitamist ning tegevuste ajakava ja eelarve koostamist;</w:t>
      </w:r>
    </w:p>
    <w:p w14:paraId="16E8EE67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 elluviimise tulemuslikkust ning anda toetuse saajale, ETAGile ja ministeeriumile soovitusi edasisteks tegevusteks;</w:t>
      </w:r>
    </w:p>
    <w:p w14:paraId="010EAFFA" w14:textId="77777777" w:rsidR="00E777CE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ins w:id="91" w:author="Maarja Sillaste" w:date="2025-09-08T17:50:00Z" w16du:dateUtc="2025-09-08T14:50:00Z"/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taotlusi;</w:t>
      </w:r>
    </w:p>
    <w:p w14:paraId="631464AF" w14:textId="0F6919A4" w:rsidR="00B73CFA" w:rsidRPr="00C14FA9" w:rsidRDefault="00B73CFA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ins w:id="92" w:author="Maarja Sillaste" w:date="2025-09-08T17:50:00Z" w16du:dateUtc="2025-09-08T14:50:00Z">
        <w:r>
          <w:rPr>
            <w:rFonts w:asciiTheme="majorHAnsi" w:eastAsia="Times New Roman" w:hAnsiTheme="majorHAnsi" w:cstheme="majorHAnsi"/>
            <w:color w:val="202020"/>
            <w:sz w:val="24"/>
            <w:szCs w:val="24"/>
            <w:lang w:eastAsia="et-EE"/>
          </w:rPr>
          <w:t xml:space="preserve">teha </w:t>
        </w:r>
      </w:ins>
      <w:ins w:id="93" w:author="Maarja Sillaste" w:date="2025-09-08T17:50:00Z">
        <w:r w:rsidRPr="00B73CFA">
          <w:rPr>
            <w:rFonts w:asciiTheme="majorHAnsi" w:eastAsia="Times New Roman" w:hAnsiTheme="majorHAnsi" w:cstheme="majorHAnsi"/>
            <w:color w:val="202020"/>
            <w:sz w:val="24"/>
            <w:szCs w:val="24"/>
            <w:lang w:eastAsia="et-EE"/>
          </w:rPr>
          <w:t>ETAGile ettepanek taotlus</w:t>
        </w:r>
      </w:ins>
      <w:ins w:id="94" w:author="Maarja Sillaste" w:date="2025-09-08T17:50:00Z" w16du:dateUtc="2025-09-08T14:50:00Z">
        <w:r>
          <w:rPr>
            <w:rFonts w:asciiTheme="majorHAnsi" w:eastAsia="Times New Roman" w:hAnsiTheme="majorHAnsi" w:cstheme="majorHAnsi"/>
            <w:color w:val="202020"/>
            <w:sz w:val="24"/>
            <w:szCs w:val="24"/>
            <w:lang w:eastAsia="et-EE"/>
          </w:rPr>
          <w:t>t</w:t>
        </w:r>
      </w:ins>
      <w:ins w:id="95" w:author="Maarja Sillaste" w:date="2025-09-08T17:50:00Z">
        <w:r w:rsidRPr="00B73CFA">
          <w:rPr>
            <w:rFonts w:asciiTheme="majorHAnsi" w:eastAsia="Times New Roman" w:hAnsiTheme="majorHAnsi" w:cstheme="majorHAnsi"/>
            <w:color w:val="202020"/>
            <w:sz w:val="24"/>
            <w:szCs w:val="24"/>
            <w:lang w:eastAsia="et-EE"/>
          </w:rPr>
          <w:t>e rahuldamiseks või rahuldamata jätmiseks</w:t>
        </w:r>
      </w:ins>
      <w:ins w:id="96" w:author="Maarja Sillaste" w:date="2025-09-08T17:50:00Z" w16du:dateUtc="2025-09-08T14:50:00Z">
        <w:r>
          <w:rPr>
            <w:rFonts w:asciiTheme="majorHAnsi" w:eastAsia="Times New Roman" w:hAnsiTheme="majorHAnsi" w:cstheme="majorHAnsi"/>
            <w:color w:val="202020"/>
            <w:sz w:val="24"/>
            <w:szCs w:val="24"/>
            <w:lang w:eastAsia="et-EE"/>
          </w:rPr>
          <w:t>, vajadusel lisatingimuste seadmiseks;</w:t>
        </w:r>
      </w:ins>
    </w:p>
    <w:p w14:paraId="2B81B308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projektide vahe- ja lõpptulemusi;</w:t>
      </w:r>
    </w:p>
    <w:p w14:paraId="29BE1000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teha ETAGile ettepanek toetuse maksmise lõpetamiseks.</w:t>
      </w:r>
    </w:p>
    <w:p w14:paraId="7B78AA06" w14:textId="77777777" w:rsidR="00E777CE" w:rsidRPr="00C14FA9" w:rsidRDefault="00E777CE" w:rsidP="00C14FA9">
      <w:pPr>
        <w:pStyle w:val="Default"/>
        <w:ind w:left="723"/>
        <w:jc w:val="both"/>
        <w:rPr>
          <w:rFonts w:asciiTheme="majorHAnsi" w:hAnsiTheme="majorHAnsi" w:cstheme="majorHAnsi"/>
        </w:rPr>
      </w:pPr>
    </w:p>
    <w:p w14:paraId="5F1F9E74" w14:textId="36BDB14B" w:rsidR="00E777CE" w:rsidRPr="00C14FA9" w:rsidRDefault="00E777CE" w:rsidP="00C14FA9">
      <w:pPr>
        <w:pStyle w:val="Default"/>
        <w:numPr>
          <w:ilvl w:val="0"/>
          <w:numId w:val="1"/>
        </w:numPr>
        <w:ind w:left="723"/>
        <w:jc w:val="both"/>
        <w:rPr>
          <w:rFonts w:asciiTheme="majorHAnsi" w:hAnsiTheme="majorHAnsi" w:cstheme="majorHAnsi"/>
        </w:rPr>
      </w:pPr>
      <w:r w:rsidRPr="00C14FA9">
        <w:rPr>
          <w:rFonts w:asciiTheme="majorHAnsi" w:hAnsiTheme="majorHAnsi" w:cstheme="majorHAnsi"/>
        </w:rPr>
        <w:t xml:space="preserve">Komisjon hindab projekti vahe- ja lõpptulemusi. </w:t>
      </w:r>
      <w:r w:rsidRPr="00C14FA9">
        <w:rPr>
          <w:rFonts w:asciiTheme="majorHAnsi" w:hAnsiTheme="majorHAnsi" w:cstheme="majorHAnsi"/>
          <w:color w:val="1F1F1F"/>
        </w:rPr>
        <w:t>Komisjon</w:t>
      </w:r>
      <w:del w:id="97" w:author="Maarja Sillaste" w:date="2025-09-12T10:46:00Z" w16du:dateUtc="2025-09-12T07:46:00Z">
        <w:r w:rsidRPr="00C14FA9" w:rsidDel="00AF3DE7">
          <w:rPr>
            <w:rFonts w:asciiTheme="majorHAnsi" w:hAnsiTheme="majorHAnsi" w:cstheme="majorHAnsi"/>
            <w:color w:val="1F1F1F"/>
          </w:rPr>
          <w:delText>i</w:delText>
        </w:r>
      </w:del>
      <w:r w:rsidRPr="00C14FA9">
        <w:rPr>
          <w:rFonts w:asciiTheme="majorHAnsi" w:hAnsiTheme="majorHAnsi" w:cstheme="majorHAnsi"/>
          <w:color w:val="1F1F1F"/>
        </w:rPr>
        <w:t xml:space="preserve"> teeb </w:t>
      </w:r>
      <w:ins w:id="98" w:author="Maarja Sillaste" w:date="2025-09-12T10:46:00Z" w16du:dateUtc="2025-09-12T07:46:00Z">
        <w:r w:rsidR="00AF3DE7">
          <w:rPr>
            <w:rFonts w:asciiTheme="majorHAnsi" w:hAnsiTheme="majorHAnsi" w:cstheme="majorHAnsi"/>
            <w:color w:val="1F1F1F"/>
          </w:rPr>
          <w:t xml:space="preserve">ETAGile </w:t>
        </w:r>
      </w:ins>
      <w:r w:rsidRPr="00C14FA9">
        <w:rPr>
          <w:rFonts w:asciiTheme="majorHAnsi" w:hAnsiTheme="majorHAnsi" w:cstheme="majorHAnsi"/>
          <w:color w:val="1F1F1F"/>
        </w:rPr>
        <w:t>ettepaneku</w:t>
      </w:r>
      <w:del w:id="99" w:author="Maarja Sillaste" w:date="2025-09-12T10:46:00Z" w16du:dateUtc="2025-09-12T07:46:00Z">
        <w:r w:rsidRPr="00C14FA9" w:rsidDel="00AF3DE7">
          <w:rPr>
            <w:rFonts w:asciiTheme="majorHAnsi" w:hAnsiTheme="majorHAnsi" w:cstheme="majorHAnsi"/>
            <w:color w:val="1F1F1F"/>
          </w:rPr>
          <w:delText>d</w:delText>
        </w:r>
      </w:del>
      <w:r w:rsidRPr="00C14FA9">
        <w:rPr>
          <w:rFonts w:asciiTheme="majorHAnsi" w:hAnsiTheme="majorHAnsi" w:cstheme="majorHAnsi"/>
          <w:color w:val="1F1F1F"/>
        </w:rPr>
        <w:t>:</w:t>
      </w:r>
    </w:p>
    <w:p w14:paraId="5B0EAA85" w14:textId="406F6A26" w:rsidR="00E777CE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kinnitada vahe- või lõpptulemused;</w:t>
      </w:r>
    </w:p>
    <w:p w14:paraId="63625700" w14:textId="3D044F94" w:rsidR="00401182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lastRenderedPageBreak/>
        <w:t>anda tähtaeg vahe- või lõpptulemuste täiendamiseks või neis esinevate puuduste kõrvaldamiseks</w:t>
      </w:r>
      <w:ins w:id="100" w:author="Maarja Sillaste" w:date="2025-09-12T10:47:00Z" w16du:dateUtc="2025-09-12T07:47:00Z">
        <w:r w:rsidR="00AF3DE7">
          <w:rPr>
            <w:rFonts w:asciiTheme="majorHAnsi" w:hAnsiTheme="majorHAnsi" w:cstheme="majorHAnsi"/>
            <w:color w:val="1F1F1F"/>
          </w:rPr>
          <w:t xml:space="preserve"> või</w:t>
        </w:r>
      </w:ins>
      <w:r w:rsidRPr="00C14FA9">
        <w:rPr>
          <w:rFonts w:asciiTheme="majorHAnsi" w:hAnsiTheme="majorHAnsi" w:cstheme="majorHAnsi"/>
          <w:color w:val="1F1F1F"/>
        </w:rPr>
        <w:t>;</w:t>
      </w:r>
    </w:p>
    <w:p w14:paraId="4B032882" w14:textId="1FFB47B8" w:rsidR="0075162B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lükata vahe- või lõpptulemused tagasi.</w:t>
      </w:r>
    </w:p>
    <w:p w14:paraId="56F289E1" w14:textId="77777777" w:rsidR="0075162B" w:rsidRPr="00C14FA9" w:rsidRDefault="0075162B" w:rsidP="00C14FA9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12F271D6" w14:textId="7B57E1C0" w:rsidR="00E777CE" w:rsidRPr="00C14FA9" w:rsidRDefault="00AF3DE7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  <w:color w:val="1F1F1F"/>
        </w:rPr>
      </w:pPr>
      <w:ins w:id="101" w:author="Maarja Sillaste" w:date="2025-09-12T10:47:00Z" w16du:dateUtc="2025-09-12T07:47:00Z">
        <w:r>
          <w:rPr>
            <w:rFonts w:asciiTheme="majorHAnsi" w:hAnsiTheme="majorHAnsi" w:cstheme="majorHAnsi"/>
            <w:color w:val="1F1F1F"/>
          </w:rPr>
          <w:t xml:space="preserve">Komisjon teeb ettepaneku lükata </w:t>
        </w:r>
      </w:ins>
      <w:del w:id="102" w:author="Maarja Sillaste" w:date="2025-09-12T10:47:00Z" w16du:dateUtc="2025-09-12T07:47:00Z">
        <w:r w:rsidR="00E777CE" w:rsidRPr="00C14FA9" w:rsidDel="00AF3DE7">
          <w:rPr>
            <w:rFonts w:asciiTheme="majorHAnsi" w:hAnsiTheme="majorHAnsi" w:cstheme="majorHAnsi"/>
            <w:color w:val="1F1F1F"/>
          </w:rPr>
          <w:delText>V</w:delText>
        </w:r>
      </w:del>
      <w:ins w:id="103" w:author="Maarja Sillaste" w:date="2025-09-12T10:47:00Z" w16du:dateUtc="2025-09-12T07:47:00Z">
        <w:r>
          <w:rPr>
            <w:rFonts w:asciiTheme="majorHAnsi" w:hAnsiTheme="majorHAnsi" w:cstheme="majorHAnsi"/>
            <w:color w:val="1F1F1F"/>
          </w:rPr>
          <w:t>v</w:t>
        </w:r>
      </w:ins>
      <w:r w:rsidR="00E777CE" w:rsidRPr="00C14FA9">
        <w:rPr>
          <w:rFonts w:asciiTheme="majorHAnsi" w:hAnsiTheme="majorHAnsi" w:cstheme="majorHAnsi"/>
          <w:color w:val="1F1F1F"/>
        </w:rPr>
        <w:t xml:space="preserve">ahe- või lõpptulemused </w:t>
      </w:r>
      <w:del w:id="104" w:author="Maarja Sillaste" w:date="2025-09-12T10:47:00Z" w16du:dateUtc="2025-09-12T07:47:00Z">
        <w:r w:rsidR="00E777CE" w:rsidRPr="00C14FA9" w:rsidDel="00AF3DE7">
          <w:rPr>
            <w:rFonts w:asciiTheme="majorHAnsi" w:hAnsiTheme="majorHAnsi" w:cstheme="majorHAnsi"/>
            <w:color w:val="1F1F1F"/>
          </w:rPr>
          <w:delText xml:space="preserve">lükatakse </w:delText>
        </w:r>
      </w:del>
      <w:r w:rsidR="00E777CE" w:rsidRPr="00C14FA9">
        <w:rPr>
          <w:rFonts w:asciiTheme="majorHAnsi" w:hAnsiTheme="majorHAnsi" w:cstheme="majorHAnsi"/>
          <w:color w:val="1F1F1F"/>
        </w:rPr>
        <w:t>tagasi juhul, kui:</w:t>
      </w:r>
    </w:p>
    <w:p w14:paraId="1E0F8806" w14:textId="77777777" w:rsidR="00401182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1. </w:t>
      </w:r>
      <w:r w:rsidR="00E777CE" w:rsidRPr="00C14FA9">
        <w:rPr>
          <w:rFonts w:asciiTheme="majorHAnsi" w:hAnsiTheme="majorHAnsi" w:cstheme="majorHAnsi"/>
          <w:color w:val="1F1F1F"/>
        </w:rPr>
        <w:t>toetuse saaja ei täiendanud neid ega kõrvaldanud puuduseid määratud tähtpäevaks;</w:t>
      </w:r>
    </w:p>
    <w:p w14:paraId="4B0E2F25" w14:textId="05FB270D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2. </w:t>
      </w:r>
      <w:r w:rsidR="00E777CE" w:rsidRPr="00C14FA9">
        <w:rPr>
          <w:rFonts w:asciiTheme="majorHAnsi" w:hAnsiTheme="majorHAnsi" w:cstheme="majorHAnsi"/>
          <w:color w:val="1F1F1F"/>
        </w:rPr>
        <w:t>vahe- või lõpptulemused ei ole kooskõlas projekti eesmärkidega;</w:t>
      </w:r>
    </w:p>
    <w:p w14:paraId="7A338DB5" w14:textId="0F15E2F6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3. </w:t>
      </w:r>
      <w:r w:rsidR="00E777CE" w:rsidRPr="00C14FA9">
        <w:rPr>
          <w:rFonts w:asciiTheme="majorHAnsi" w:hAnsiTheme="majorHAnsi" w:cstheme="majorHAnsi"/>
          <w:color w:val="1F1F1F"/>
        </w:rPr>
        <w:t>olulised etapid või ajakavas ette nähtud vahe- või lõpptulemused on saavutamata;</w:t>
      </w:r>
    </w:p>
    <w:p w14:paraId="26D04ED8" w14:textId="55B0A48C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4. </w:t>
      </w:r>
      <w:r w:rsidR="00E777CE" w:rsidRPr="00C14FA9">
        <w:rPr>
          <w:rFonts w:asciiTheme="majorHAnsi" w:hAnsiTheme="majorHAnsi" w:cstheme="majorHAnsi"/>
          <w:color w:val="1F1F1F"/>
        </w:rPr>
        <w:t>projekti elluviimisel on eksitud hea teadustava vastu.</w:t>
      </w:r>
    </w:p>
    <w:p w14:paraId="206D7223" w14:textId="77777777" w:rsidR="00E777CE" w:rsidRPr="00C14FA9" w:rsidRDefault="00E777CE" w:rsidP="00C14FA9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0F0DA2D2" w14:textId="4BECEDA7" w:rsidR="1616D0A2" w:rsidRPr="00C14FA9" w:rsidRDefault="00431D3D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C14FA9">
        <w:rPr>
          <w:rFonts w:asciiTheme="majorHAnsi" w:hAnsiTheme="majorHAnsi" w:cstheme="majorHAnsi"/>
        </w:rPr>
        <w:t xml:space="preserve"> Ministeeriumi </w:t>
      </w:r>
      <w:del w:id="105" w:author="Maarja Sillaste" w:date="2025-09-12T10:47:00Z" w16du:dateUtc="2025-09-12T07:47:00Z">
        <w:r w:rsidR="008E12E3" w:rsidRPr="008E12E3" w:rsidDel="00AF3DE7">
          <w:rPr>
            <w:rFonts w:asciiTheme="majorHAnsi" w:hAnsiTheme="majorHAnsi" w:cstheme="majorHAnsi"/>
          </w:rPr>
          <w:delText>ametnikest või töötajatest</w:delText>
        </w:r>
        <w:r w:rsidRPr="00C14FA9" w:rsidDel="00AF3DE7">
          <w:rPr>
            <w:rFonts w:asciiTheme="majorHAnsi" w:hAnsiTheme="majorHAnsi" w:cstheme="majorHAnsi"/>
          </w:rPr>
          <w:delText xml:space="preserve"> </w:delText>
        </w:r>
      </w:del>
      <w:r w:rsidRPr="00F22200">
        <w:rPr>
          <w:rFonts w:asciiTheme="majorHAnsi" w:hAnsiTheme="majorHAnsi" w:cstheme="majorHAnsi"/>
        </w:rPr>
        <w:t xml:space="preserve">ja ETAGi </w:t>
      </w:r>
      <w:del w:id="106" w:author="Maarja Sillaste" w:date="2025-09-12T10:47:00Z" w16du:dateUtc="2025-09-12T07:47:00Z">
        <w:r w:rsidRPr="00F22200" w:rsidDel="00AF3DE7">
          <w:rPr>
            <w:rFonts w:asciiTheme="majorHAnsi" w:hAnsiTheme="majorHAnsi" w:cstheme="majorHAnsi"/>
          </w:rPr>
          <w:delText>tööt</w:delText>
        </w:r>
      </w:del>
      <w:ins w:id="107" w:author="Maarja Sillaste" w:date="2025-09-12T10:47:00Z" w16du:dateUtc="2025-09-12T07:47:00Z">
        <w:r w:rsidR="00AF3DE7">
          <w:rPr>
            <w:rFonts w:asciiTheme="majorHAnsi" w:hAnsiTheme="majorHAnsi" w:cstheme="majorHAnsi"/>
          </w:rPr>
          <w:t>esind</w:t>
        </w:r>
      </w:ins>
      <w:r w:rsidRPr="00F22200">
        <w:rPr>
          <w:rFonts w:asciiTheme="majorHAnsi" w:hAnsiTheme="majorHAnsi" w:cstheme="majorHAnsi"/>
        </w:rPr>
        <w:t>ajatest</w:t>
      </w:r>
      <w:r w:rsidRPr="00C14FA9">
        <w:rPr>
          <w:rFonts w:asciiTheme="majorHAnsi" w:hAnsiTheme="majorHAnsi" w:cstheme="majorHAnsi"/>
        </w:rPr>
        <w:t xml:space="preserve"> komisjoni liikmetele ei maksta komisjoni töös osalemise eest tasu.</w:t>
      </w:r>
    </w:p>
    <w:sectPr w:rsidR="1616D0A2" w:rsidRPr="00C14FA9" w:rsidSect="001437DC">
      <w:footerReference w:type="default" r:id="rId10"/>
      <w:pgSz w:w="11906" w:h="16838"/>
      <w:pgMar w:top="97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B60EE" w14:textId="77777777" w:rsidR="00C02B63" w:rsidRDefault="00C02B63" w:rsidP="00C14FA9">
      <w:pPr>
        <w:spacing w:after="0" w:line="240" w:lineRule="auto"/>
      </w:pPr>
      <w:r>
        <w:separator/>
      </w:r>
    </w:p>
  </w:endnote>
  <w:endnote w:type="continuationSeparator" w:id="0">
    <w:p w14:paraId="5B47D61D" w14:textId="77777777" w:rsidR="00C02B63" w:rsidRDefault="00C02B63" w:rsidP="00C1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582027"/>
      <w:docPartObj>
        <w:docPartGallery w:val="Page Numbers (Bottom of Page)"/>
        <w:docPartUnique/>
      </w:docPartObj>
    </w:sdtPr>
    <w:sdtContent>
      <w:p w14:paraId="799BC99D" w14:textId="3680BB23" w:rsidR="00C14FA9" w:rsidRDefault="00C14FA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E04648" w14:textId="77777777" w:rsidR="00C14FA9" w:rsidRDefault="00C14F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1A1DF" w14:textId="77777777" w:rsidR="00C02B63" w:rsidRDefault="00C02B63" w:rsidP="00C14FA9">
      <w:pPr>
        <w:spacing w:after="0" w:line="240" w:lineRule="auto"/>
      </w:pPr>
      <w:r>
        <w:separator/>
      </w:r>
    </w:p>
  </w:footnote>
  <w:footnote w:type="continuationSeparator" w:id="0">
    <w:p w14:paraId="0BA5A532" w14:textId="77777777" w:rsidR="00C02B63" w:rsidRDefault="00C02B63" w:rsidP="00C14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450DA"/>
    <w:multiLevelType w:val="hybridMultilevel"/>
    <w:tmpl w:val="2AC67A9C"/>
    <w:lvl w:ilvl="0" w:tplc="7DA6DC7C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3" w:hanging="360"/>
      </w:pPr>
    </w:lvl>
    <w:lvl w:ilvl="2" w:tplc="0425001B" w:tentative="1">
      <w:start w:val="1"/>
      <w:numFmt w:val="lowerRoman"/>
      <w:lvlText w:val="%3."/>
      <w:lvlJc w:val="right"/>
      <w:pPr>
        <w:ind w:left="2523" w:hanging="180"/>
      </w:pPr>
    </w:lvl>
    <w:lvl w:ilvl="3" w:tplc="0425000F" w:tentative="1">
      <w:start w:val="1"/>
      <w:numFmt w:val="decimal"/>
      <w:lvlText w:val="%4."/>
      <w:lvlJc w:val="left"/>
      <w:pPr>
        <w:ind w:left="3243" w:hanging="360"/>
      </w:pPr>
    </w:lvl>
    <w:lvl w:ilvl="4" w:tplc="04250019" w:tentative="1">
      <w:start w:val="1"/>
      <w:numFmt w:val="lowerLetter"/>
      <w:lvlText w:val="%5."/>
      <w:lvlJc w:val="left"/>
      <w:pPr>
        <w:ind w:left="3963" w:hanging="360"/>
      </w:pPr>
    </w:lvl>
    <w:lvl w:ilvl="5" w:tplc="0425001B" w:tentative="1">
      <w:start w:val="1"/>
      <w:numFmt w:val="lowerRoman"/>
      <w:lvlText w:val="%6."/>
      <w:lvlJc w:val="right"/>
      <w:pPr>
        <w:ind w:left="4683" w:hanging="180"/>
      </w:pPr>
    </w:lvl>
    <w:lvl w:ilvl="6" w:tplc="0425000F" w:tentative="1">
      <w:start w:val="1"/>
      <w:numFmt w:val="decimal"/>
      <w:lvlText w:val="%7."/>
      <w:lvlJc w:val="left"/>
      <w:pPr>
        <w:ind w:left="5403" w:hanging="360"/>
      </w:pPr>
    </w:lvl>
    <w:lvl w:ilvl="7" w:tplc="04250019" w:tentative="1">
      <w:start w:val="1"/>
      <w:numFmt w:val="lowerLetter"/>
      <w:lvlText w:val="%8."/>
      <w:lvlJc w:val="left"/>
      <w:pPr>
        <w:ind w:left="6123" w:hanging="360"/>
      </w:pPr>
    </w:lvl>
    <w:lvl w:ilvl="8" w:tplc="042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1B4904CD"/>
    <w:multiLevelType w:val="multilevel"/>
    <w:tmpl w:val="A15E3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870FA"/>
    <w:multiLevelType w:val="hybridMultilevel"/>
    <w:tmpl w:val="C38A0398"/>
    <w:lvl w:ilvl="0" w:tplc="A1EEB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A7A3D"/>
    <w:multiLevelType w:val="hybridMultilevel"/>
    <w:tmpl w:val="4B405428"/>
    <w:lvl w:ilvl="0" w:tplc="F05C84C6">
      <w:start w:val="20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5AD0"/>
    <w:multiLevelType w:val="hybridMultilevel"/>
    <w:tmpl w:val="09160E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057D0"/>
    <w:multiLevelType w:val="hybridMultilevel"/>
    <w:tmpl w:val="3B28D1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210">
    <w:abstractNumId w:val="5"/>
  </w:num>
  <w:num w:numId="2" w16cid:durableId="1079407653">
    <w:abstractNumId w:val="4"/>
  </w:num>
  <w:num w:numId="3" w16cid:durableId="1756437147">
    <w:abstractNumId w:val="2"/>
  </w:num>
  <w:num w:numId="4" w16cid:durableId="344090567">
    <w:abstractNumId w:val="1"/>
    <w:lvlOverride w:ilvl="0">
      <w:lvl w:ilvl="0">
        <w:numFmt w:val="decimal"/>
        <w:lvlText w:val="%1."/>
        <w:lvlJc w:val="left"/>
      </w:lvl>
    </w:lvlOverride>
  </w:num>
  <w:num w:numId="5" w16cid:durableId="1254631115">
    <w:abstractNumId w:val="3"/>
  </w:num>
  <w:num w:numId="6" w16cid:durableId="19868091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arja Sillaste">
    <w15:presenceInfo w15:providerId="AD" w15:userId="S::maarja.sillaste@etag.ee::554f4fed-4e4b-4370-9385-c918ecc8225d"/>
  </w15:person>
  <w15:person w15:author="Astrid Liira">
    <w15:presenceInfo w15:providerId="AD" w15:userId="S::astrid.liira@etag.ee::df5b96c6-bc50-4d3d-8a4f-011195c0fb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I2NDC3MDI3NjRR0lEKTi0uzszPAykwrAUAEMSmzywAAAA="/>
  </w:docVars>
  <w:rsids>
    <w:rsidRoot w:val="00F567C0"/>
    <w:rsid w:val="00006B8D"/>
    <w:rsid w:val="00047C87"/>
    <w:rsid w:val="0005310B"/>
    <w:rsid w:val="00072A7F"/>
    <w:rsid w:val="00097B4C"/>
    <w:rsid w:val="000C18D6"/>
    <w:rsid w:val="000E09ED"/>
    <w:rsid w:val="00100ED7"/>
    <w:rsid w:val="0010123D"/>
    <w:rsid w:val="001437DC"/>
    <w:rsid w:val="0015713C"/>
    <w:rsid w:val="00157C68"/>
    <w:rsid w:val="00163C1B"/>
    <w:rsid w:val="00172B8A"/>
    <w:rsid w:val="00173869"/>
    <w:rsid w:val="0018119D"/>
    <w:rsid w:val="001947A5"/>
    <w:rsid w:val="001A445E"/>
    <w:rsid w:val="001A5FDC"/>
    <w:rsid w:val="00222226"/>
    <w:rsid w:val="002248D7"/>
    <w:rsid w:val="00230564"/>
    <w:rsid w:val="002456CB"/>
    <w:rsid w:val="0024591E"/>
    <w:rsid w:val="00253D48"/>
    <w:rsid w:val="00266F75"/>
    <w:rsid w:val="002721C9"/>
    <w:rsid w:val="00293D05"/>
    <w:rsid w:val="00295C22"/>
    <w:rsid w:val="002A0031"/>
    <w:rsid w:val="002A33DC"/>
    <w:rsid w:val="002A4AFA"/>
    <w:rsid w:val="002B077A"/>
    <w:rsid w:val="002B2990"/>
    <w:rsid w:val="002B4345"/>
    <w:rsid w:val="0030009D"/>
    <w:rsid w:val="0030577C"/>
    <w:rsid w:val="0034299D"/>
    <w:rsid w:val="0037098D"/>
    <w:rsid w:val="00386DC5"/>
    <w:rsid w:val="00392B86"/>
    <w:rsid w:val="003C62DA"/>
    <w:rsid w:val="003D64B1"/>
    <w:rsid w:val="00401182"/>
    <w:rsid w:val="00431D3D"/>
    <w:rsid w:val="0044108F"/>
    <w:rsid w:val="00456D4C"/>
    <w:rsid w:val="00463EA3"/>
    <w:rsid w:val="00465556"/>
    <w:rsid w:val="004659A4"/>
    <w:rsid w:val="00473640"/>
    <w:rsid w:val="00485253"/>
    <w:rsid w:val="004B74C0"/>
    <w:rsid w:val="004F6AE4"/>
    <w:rsid w:val="005044E1"/>
    <w:rsid w:val="005058AE"/>
    <w:rsid w:val="005248A5"/>
    <w:rsid w:val="00532126"/>
    <w:rsid w:val="0053270F"/>
    <w:rsid w:val="005702F6"/>
    <w:rsid w:val="00597249"/>
    <w:rsid w:val="005B12BD"/>
    <w:rsid w:val="00602EB3"/>
    <w:rsid w:val="00611ED9"/>
    <w:rsid w:val="00625672"/>
    <w:rsid w:val="006837EE"/>
    <w:rsid w:val="006D0568"/>
    <w:rsid w:val="006D361E"/>
    <w:rsid w:val="006F3442"/>
    <w:rsid w:val="00706D5E"/>
    <w:rsid w:val="0075162B"/>
    <w:rsid w:val="007520D2"/>
    <w:rsid w:val="007A1580"/>
    <w:rsid w:val="007C09E2"/>
    <w:rsid w:val="007D10D0"/>
    <w:rsid w:val="00801E91"/>
    <w:rsid w:val="00804C31"/>
    <w:rsid w:val="008379F4"/>
    <w:rsid w:val="00855041"/>
    <w:rsid w:val="00863964"/>
    <w:rsid w:val="00875A11"/>
    <w:rsid w:val="00892328"/>
    <w:rsid w:val="008A106C"/>
    <w:rsid w:val="008A1FAC"/>
    <w:rsid w:val="008B2ECF"/>
    <w:rsid w:val="008C373C"/>
    <w:rsid w:val="008C6A58"/>
    <w:rsid w:val="008E12E3"/>
    <w:rsid w:val="00902FCD"/>
    <w:rsid w:val="00910113"/>
    <w:rsid w:val="00920004"/>
    <w:rsid w:val="009315CB"/>
    <w:rsid w:val="009B3547"/>
    <w:rsid w:val="009C5F76"/>
    <w:rsid w:val="009D07E0"/>
    <w:rsid w:val="009F1121"/>
    <w:rsid w:val="00A13FED"/>
    <w:rsid w:val="00A25B28"/>
    <w:rsid w:val="00A26ECE"/>
    <w:rsid w:val="00A8357F"/>
    <w:rsid w:val="00A92F5C"/>
    <w:rsid w:val="00AB5026"/>
    <w:rsid w:val="00AC5EDA"/>
    <w:rsid w:val="00AE2948"/>
    <w:rsid w:val="00AF3DE7"/>
    <w:rsid w:val="00B02442"/>
    <w:rsid w:val="00B222C5"/>
    <w:rsid w:val="00B34B73"/>
    <w:rsid w:val="00B44810"/>
    <w:rsid w:val="00B614BC"/>
    <w:rsid w:val="00B73CFA"/>
    <w:rsid w:val="00B95580"/>
    <w:rsid w:val="00BA6755"/>
    <w:rsid w:val="00BA68A7"/>
    <w:rsid w:val="00BB54C9"/>
    <w:rsid w:val="00BD490C"/>
    <w:rsid w:val="00C02B63"/>
    <w:rsid w:val="00C04644"/>
    <w:rsid w:val="00C14FA9"/>
    <w:rsid w:val="00C3455D"/>
    <w:rsid w:val="00C44EC6"/>
    <w:rsid w:val="00C47334"/>
    <w:rsid w:val="00C74F6D"/>
    <w:rsid w:val="00C93090"/>
    <w:rsid w:val="00C937C5"/>
    <w:rsid w:val="00CC621E"/>
    <w:rsid w:val="00CF7608"/>
    <w:rsid w:val="00D00DF2"/>
    <w:rsid w:val="00D131F8"/>
    <w:rsid w:val="00D50AB9"/>
    <w:rsid w:val="00D66049"/>
    <w:rsid w:val="00DC28F8"/>
    <w:rsid w:val="00DD5B02"/>
    <w:rsid w:val="00DE4942"/>
    <w:rsid w:val="00E507EE"/>
    <w:rsid w:val="00E777CE"/>
    <w:rsid w:val="00E8264B"/>
    <w:rsid w:val="00EC4196"/>
    <w:rsid w:val="00EC55A6"/>
    <w:rsid w:val="00ED06D1"/>
    <w:rsid w:val="00ED6C64"/>
    <w:rsid w:val="00EF093A"/>
    <w:rsid w:val="00F11A66"/>
    <w:rsid w:val="00F17E5C"/>
    <w:rsid w:val="00F2141C"/>
    <w:rsid w:val="00F22200"/>
    <w:rsid w:val="00F31238"/>
    <w:rsid w:val="00F47464"/>
    <w:rsid w:val="00F5309A"/>
    <w:rsid w:val="00F567C0"/>
    <w:rsid w:val="00F6288D"/>
    <w:rsid w:val="00F769B3"/>
    <w:rsid w:val="00F83028"/>
    <w:rsid w:val="00F94796"/>
    <w:rsid w:val="00FC5229"/>
    <w:rsid w:val="00FC6F0D"/>
    <w:rsid w:val="00FD00AD"/>
    <w:rsid w:val="02DF241C"/>
    <w:rsid w:val="05ADEBDF"/>
    <w:rsid w:val="0C15F681"/>
    <w:rsid w:val="0E307BBD"/>
    <w:rsid w:val="0F4ABBBA"/>
    <w:rsid w:val="14245514"/>
    <w:rsid w:val="1616D0A2"/>
    <w:rsid w:val="1A11661B"/>
    <w:rsid w:val="1C44A00E"/>
    <w:rsid w:val="1C790A71"/>
    <w:rsid w:val="1F36AA0E"/>
    <w:rsid w:val="214801A5"/>
    <w:rsid w:val="2F1C1AA9"/>
    <w:rsid w:val="36E9753E"/>
    <w:rsid w:val="3A1A05A1"/>
    <w:rsid w:val="3DD369AF"/>
    <w:rsid w:val="40CE7002"/>
    <w:rsid w:val="41E6497B"/>
    <w:rsid w:val="42580319"/>
    <w:rsid w:val="4879A760"/>
    <w:rsid w:val="49B3B541"/>
    <w:rsid w:val="50C1D1AC"/>
    <w:rsid w:val="55805797"/>
    <w:rsid w:val="56CE9B77"/>
    <w:rsid w:val="5A96CB23"/>
    <w:rsid w:val="5F2035B5"/>
    <w:rsid w:val="6695E7E0"/>
    <w:rsid w:val="69C88224"/>
    <w:rsid w:val="6EB7B2E3"/>
    <w:rsid w:val="7102580F"/>
    <w:rsid w:val="77AFE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E5C4F"/>
  <w15:chartTrackingRefBased/>
  <w15:docId w15:val="{5E1282CF-2864-4FA8-91A8-2E2CA986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567C0"/>
    <w:pPr>
      <w:ind w:left="720"/>
      <w:contextualSpacing/>
    </w:pPr>
  </w:style>
  <w:style w:type="paragraph" w:styleId="Redaktsioon">
    <w:name w:val="Revision"/>
    <w:hidden/>
    <w:uiPriority w:val="99"/>
    <w:semiHidden/>
    <w:rsid w:val="00FC5229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04C3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04C3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04C3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C3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C31"/>
    <w:rPr>
      <w:b/>
      <w:bCs/>
      <w:sz w:val="20"/>
      <w:szCs w:val="20"/>
    </w:rPr>
  </w:style>
  <w:style w:type="character" w:customStyle="1" w:styleId="NumberingSymbols">
    <w:name w:val="Numbering Symbols"/>
    <w:rsid w:val="00392B86"/>
  </w:style>
  <w:style w:type="paragraph" w:customStyle="1" w:styleId="Default">
    <w:name w:val="Default"/>
    <w:rsid w:val="006D0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C14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14FA9"/>
  </w:style>
  <w:style w:type="paragraph" w:styleId="Jalus">
    <w:name w:val="footer"/>
    <w:basedOn w:val="Normaallaad"/>
    <w:link w:val="JalusMrk"/>
    <w:uiPriority w:val="99"/>
    <w:unhideWhenUsed/>
    <w:rsid w:val="00C14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14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4" ma:contentTypeDescription="Create a new document." ma:contentTypeScope="" ma:versionID="27b29a3981fc49fcdf0af367d0d6bb6d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8ED83FBB-EA42-4D42-9340-C59357A4F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216E14-96F0-4998-951B-667399597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25209-4A1A-4857-A848-C95431FD7453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819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Komisjoni töökord</vt:lpstr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Komisjoni tookord_muudatus_trackidega.docx</dc:title>
  <dc:subject/>
  <dc:creator>Indrek Heinla</dc:creator>
  <dc:description/>
  <cp:lastModifiedBy>Astrid Liira</cp:lastModifiedBy>
  <cp:revision>32</cp:revision>
  <cp:lastPrinted>2025-09-05T06:41:00Z</cp:lastPrinted>
  <dcterms:created xsi:type="dcterms:W3CDTF">2025-09-08T14:22:00Z</dcterms:created>
  <dcterms:modified xsi:type="dcterms:W3CDTF">2025-09-16T06:38:00Z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2024-06-26T07:09:47Z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18424435-66c1-4f46-abd9-c6c3ae0778e1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0x010100A8A9530149E6D647995539E7A0B89E3B</vt:lpwstr>
  </property>
  <property fmtid="{D5CDD505-2E9C-101B-9397-08002B2CF9AE}" pid="10" name="MediaServiceImageTags">
    <vt:lpwstr/>
  </property>
</Properties>
</file>